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C46F3" w14:textId="77777777" w:rsidR="006D2D5E" w:rsidRDefault="00364794" w:rsidP="00364794">
      <w:pPr>
        <w:pStyle w:val="Nzov"/>
        <w:rPr>
          <w:del w:id="0" w:author="Autor"/>
        </w:rPr>
      </w:pPr>
      <w:bookmarkStart w:id="1" w:name="_GoBack"/>
      <w:bookmarkEnd w:id="1"/>
      <w:del w:id="2" w:author="Autor">
        <w:r>
          <w:delText>Príloha č.2</w:delText>
        </w:r>
        <w:r w:rsidR="006D2D5E">
          <w:delText>a po aktualizácii</w:delText>
        </w:r>
      </w:del>
    </w:p>
    <w:p w14:paraId="2CB5D6E2" w14:textId="77777777"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35"/>
        <w:gridCol w:w="3013"/>
        <w:gridCol w:w="5014"/>
      </w:tblGrid>
      <w:tr w:rsidR="000B12C1" w:rsidRPr="0075785C" w14:paraId="69B93D0C" w14:textId="77777777" w:rsidTr="00280976">
        <w:tc>
          <w:tcPr>
            <w:tcW w:w="704" w:type="dxa"/>
          </w:tcPr>
          <w:p w14:paraId="5701745E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6DDA12F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62156464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59AB20CB" w14:textId="77777777" w:rsidTr="00280976">
        <w:tc>
          <w:tcPr>
            <w:tcW w:w="704" w:type="dxa"/>
          </w:tcPr>
          <w:p w14:paraId="0267E4B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66BDA415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44C998B" w14:textId="77777777"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5A0CCD" w14:textId="77777777" w:rsidTr="00280976">
        <w:tc>
          <w:tcPr>
            <w:tcW w:w="704" w:type="dxa"/>
          </w:tcPr>
          <w:p w14:paraId="1515E78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046039C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7A964ECD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C0BE728" w14:textId="77777777" w:rsidTr="00280976">
        <w:tc>
          <w:tcPr>
            <w:tcW w:w="704" w:type="dxa"/>
          </w:tcPr>
          <w:p w14:paraId="60A9F7E7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398344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198B90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0984F05" w14:textId="77777777" w:rsidTr="00280976">
        <w:tc>
          <w:tcPr>
            <w:tcW w:w="704" w:type="dxa"/>
          </w:tcPr>
          <w:p w14:paraId="2FAFCD3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065F743F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6FB4525" w14:textId="77777777"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14:paraId="502B0220" w14:textId="77777777" w:rsidTr="00280976">
        <w:tc>
          <w:tcPr>
            <w:tcW w:w="704" w:type="dxa"/>
          </w:tcPr>
          <w:p w14:paraId="2E1C3D9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0C73D4B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52B3A0C2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A9B89A5" w14:textId="77777777" w:rsidTr="00280976">
        <w:tc>
          <w:tcPr>
            <w:tcW w:w="704" w:type="dxa"/>
          </w:tcPr>
          <w:p w14:paraId="1CFD62B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FBFC457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3ADC259B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5150C6DC" w14:textId="77777777" w:rsidTr="00280976">
        <w:tc>
          <w:tcPr>
            <w:tcW w:w="704" w:type="dxa"/>
          </w:tcPr>
          <w:p w14:paraId="2BFC4CB8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917F72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77715181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0F79BD79" w14:textId="77777777" w:rsidTr="00280976">
        <w:tc>
          <w:tcPr>
            <w:tcW w:w="704" w:type="dxa"/>
          </w:tcPr>
          <w:p w14:paraId="22E9CFA6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ECFD21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05BBC4CE" w14:textId="77777777"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14:paraId="15158297" w14:textId="77777777" w:rsidTr="00C22DB6">
        <w:tc>
          <w:tcPr>
            <w:tcW w:w="9062" w:type="dxa"/>
            <w:gridSpan w:val="3"/>
          </w:tcPr>
          <w:p w14:paraId="4C668BFF" w14:textId="77777777"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14:paraId="2BDAB3B4" w14:textId="77777777" w:rsidTr="00280976">
        <w:tc>
          <w:tcPr>
            <w:tcW w:w="704" w:type="dxa"/>
          </w:tcPr>
          <w:p w14:paraId="753FA33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25662079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59F8762E" w14:textId="77777777"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0EDC37" w14:textId="77777777" w:rsidTr="00280976">
        <w:tc>
          <w:tcPr>
            <w:tcW w:w="704" w:type="dxa"/>
          </w:tcPr>
          <w:p w14:paraId="002CD6F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533E60C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1B144103" w14:textId="77777777"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5AC815E" w14:textId="77777777" w:rsidTr="00280976">
        <w:tc>
          <w:tcPr>
            <w:tcW w:w="704" w:type="dxa"/>
          </w:tcPr>
          <w:p w14:paraId="1C2318CD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097B3CD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7D94803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16372E42" w14:textId="77777777" w:rsidTr="00280976">
        <w:tc>
          <w:tcPr>
            <w:tcW w:w="704" w:type="dxa"/>
          </w:tcPr>
          <w:p w14:paraId="05EBCAAB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41CABB9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198B75E9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724208C" w14:textId="77777777" w:rsidTr="00280976">
        <w:tc>
          <w:tcPr>
            <w:tcW w:w="704" w:type="dxa"/>
          </w:tcPr>
          <w:p w14:paraId="5DF65F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4FC66D2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A55582B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14:paraId="350BD215" w14:textId="77777777" w:rsidTr="00280976">
        <w:tc>
          <w:tcPr>
            <w:tcW w:w="704" w:type="dxa"/>
          </w:tcPr>
          <w:p w14:paraId="100153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DF8E17A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6FEEBE6A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CFCC40C" w14:textId="77777777" w:rsidTr="00280976">
        <w:tc>
          <w:tcPr>
            <w:tcW w:w="704" w:type="dxa"/>
          </w:tcPr>
          <w:p w14:paraId="218746E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5DB896A9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0D78C3D0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3E6AEC1" w14:textId="77777777" w:rsidTr="00280976">
        <w:tc>
          <w:tcPr>
            <w:tcW w:w="704" w:type="dxa"/>
          </w:tcPr>
          <w:p w14:paraId="37F9F71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0B8A365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540F9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14:paraId="78FC4D0F" w14:textId="77777777" w:rsidTr="00280976">
        <w:tc>
          <w:tcPr>
            <w:tcW w:w="704" w:type="dxa"/>
          </w:tcPr>
          <w:p w14:paraId="03CB03F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1E64237A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02B1C5C2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14:paraId="679BE885" w14:textId="77777777" w:rsidTr="00280976">
        <w:tc>
          <w:tcPr>
            <w:tcW w:w="704" w:type="dxa"/>
          </w:tcPr>
          <w:p w14:paraId="02253164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7E473F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2418BC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14:paraId="6122CBC5" w14:textId="77777777" w:rsidTr="00C22DB6">
        <w:tc>
          <w:tcPr>
            <w:tcW w:w="9062" w:type="dxa"/>
            <w:gridSpan w:val="3"/>
          </w:tcPr>
          <w:p w14:paraId="63341BFE" w14:textId="77777777"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42B99541" w14:textId="77777777" w:rsidTr="00280976">
        <w:tc>
          <w:tcPr>
            <w:tcW w:w="704" w:type="dxa"/>
          </w:tcPr>
          <w:p w14:paraId="0EF01F02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2CE24C6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14:paraId="009A83A9" w14:textId="77777777"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14:paraId="40604DDA" w14:textId="77777777" w:rsidTr="00C22DB6">
        <w:tc>
          <w:tcPr>
            <w:tcW w:w="9062" w:type="dxa"/>
            <w:gridSpan w:val="3"/>
          </w:tcPr>
          <w:p w14:paraId="649FB48E" w14:textId="77777777"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14:paraId="5DDE9E00" w14:textId="77777777"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14:paraId="4E75403A" w14:textId="77777777" w:rsidTr="00280976">
        <w:tc>
          <w:tcPr>
            <w:tcW w:w="704" w:type="dxa"/>
          </w:tcPr>
          <w:p w14:paraId="49977498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5260C13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4E208B7" w14:textId="77777777"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270B45D7" w14:textId="77777777" w:rsidTr="00280976">
        <w:tc>
          <w:tcPr>
            <w:tcW w:w="704" w:type="dxa"/>
          </w:tcPr>
          <w:p w14:paraId="032DD28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0FF35121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047C13AB" w14:textId="77777777"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5EF3C5D4" w14:textId="77777777" w:rsidTr="00280976">
        <w:tc>
          <w:tcPr>
            <w:tcW w:w="704" w:type="dxa"/>
          </w:tcPr>
          <w:p w14:paraId="7682FDD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1A518F9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45FEE714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6A919F3A" w14:textId="77777777" w:rsidTr="00280976">
        <w:tc>
          <w:tcPr>
            <w:tcW w:w="704" w:type="dxa"/>
          </w:tcPr>
          <w:p w14:paraId="48F92E81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79F89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54415CCA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8B86D4" w14:textId="77777777" w:rsidTr="00280976">
        <w:tc>
          <w:tcPr>
            <w:tcW w:w="704" w:type="dxa"/>
          </w:tcPr>
          <w:p w14:paraId="6F9658D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75DB626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7C5C21D9" w14:textId="77777777"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6FF3A8C1" w14:textId="77777777" w:rsidTr="00280976">
        <w:tc>
          <w:tcPr>
            <w:tcW w:w="704" w:type="dxa"/>
          </w:tcPr>
          <w:p w14:paraId="04C05CB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62B2A3E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7A462483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B939E30" w14:textId="77777777" w:rsidTr="00280976">
        <w:tc>
          <w:tcPr>
            <w:tcW w:w="704" w:type="dxa"/>
          </w:tcPr>
          <w:p w14:paraId="719DD4F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14:paraId="4F010F3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76B2271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FACE054" w14:textId="77777777" w:rsidTr="00280976">
        <w:tc>
          <w:tcPr>
            <w:tcW w:w="704" w:type="dxa"/>
          </w:tcPr>
          <w:p w14:paraId="59286DA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7F0488A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6BFC0DD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14:paraId="1EB31C92" w14:textId="77777777" w:rsidTr="00280976">
        <w:tc>
          <w:tcPr>
            <w:tcW w:w="704" w:type="dxa"/>
          </w:tcPr>
          <w:p w14:paraId="6626D8E5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7B5BB5F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8617AD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9873279" w14:textId="77777777" w:rsidTr="00280976">
        <w:tc>
          <w:tcPr>
            <w:tcW w:w="704" w:type="dxa"/>
          </w:tcPr>
          <w:p w14:paraId="585BCDE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14:paraId="54F7E27A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4B832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14:paraId="08E6E777" w14:textId="77777777" w:rsidTr="00C22DB6">
        <w:tc>
          <w:tcPr>
            <w:tcW w:w="9062" w:type="dxa"/>
            <w:gridSpan w:val="3"/>
          </w:tcPr>
          <w:p w14:paraId="02A82D85" w14:textId="77777777"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1D3E3960" w14:textId="77777777" w:rsidTr="00280976">
        <w:tc>
          <w:tcPr>
            <w:tcW w:w="704" w:type="dxa"/>
          </w:tcPr>
          <w:p w14:paraId="1D4A70C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4BD5B476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14:paraId="60790192" w14:textId="77777777"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14:paraId="66084EA9" w14:textId="77777777" w:rsidTr="00C22DB6">
        <w:tc>
          <w:tcPr>
            <w:tcW w:w="9062" w:type="dxa"/>
            <w:gridSpan w:val="3"/>
          </w:tcPr>
          <w:p w14:paraId="772BCA99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14:paraId="13196255" w14:textId="77777777" w:rsidTr="00C22DB6">
        <w:tc>
          <w:tcPr>
            <w:tcW w:w="9062" w:type="dxa"/>
            <w:gridSpan w:val="3"/>
          </w:tcPr>
          <w:p w14:paraId="67BE85A1" w14:textId="77777777"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14:paraId="4CABE08F" w14:textId="77777777" w:rsidTr="00280976">
        <w:tc>
          <w:tcPr>
            <w:tcW w:w="704" w:type="dxa"/>
          </w:tcPr>
          <w:p w14:paraId="4FDE1F7C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176AB243" w14:textId="77777777"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14:paraId="7345827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14:paraId="62BBF855" w14:textId="77777777" w:rsidTr="00280976">
        <w:tc>
          <w:tcPr>
            <w:tcW w:w="704" w:type="dxa"/>
          </w:tcPr>
          <w:p w14:paraId="78D29E3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430BD29C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9B7A9F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0CF556A3" w14:textId="77777777" w:rsidTr="00280976">
        <w:tc>
          <w:tcPr>
            <w:tcW w:w="704" w:type="dxa"/>
          </w:tcPr>
          <w:p w14:paraId="6032B52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145CCF6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78D25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D4761F5" w14:textId="77777777" w:rsidTr="00280976">
        <w:tc>
          <w:tcPr>
            <w:tcW w:w="704" w:type="dxa"/>
          </w:tcPr>
          <w:p w14:paraId="3B0954A7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70014F4D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14:paraId="7D4C257F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6C9EB0" w14:textId="77777777" w:rsidTr="00280976">
        <w:tc>
          <w:tcPr>
            <w:tcW w:w="704" w:type="dxa"/>
          </w:tcPr>
          <w:p w14:paraId="6685F8B3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3CA2DF3E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14:paraId="4F5B1CCC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14:paraId="16547BD4" w14:textId="77777777" w:rsidTr="00C22DB6">
        <w:tc>
          <w:tcPr>
            <w:tcW w:w="9062" w:type="dxa"/>
            <w:gridSpan w:val="3"/>
          </w:tcPr>
          <w:p w14:paraId="6310CB4F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14:paraId="438AD84B" w14:textId="77777777" w:rsidTr="00C22DB6">
        <w:tc>
          <w:tcPr>
            <w:tcW w:w="9062" w:type="dxa"/>
            <w:gridSpan w:val="3"/>
          </w:tcPr>
          <w:p w14:paraId="421F3D98" w14:textId="77777777"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14:paraId="38AF260E" w14:textId="77777777" w:rsidTr="00280976">
        <w:tc>
          <w:tcPr>
            <w:tcW w:w="704" w:type="dxa"/>
          </w:tcPr>
          <w:p w14:paraId="40989A8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96DDCE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BF6C6B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7FA0D72" w14:textId="77777777" w:rsidTr="00280976">
        <w:tc>
          <w:tcPr>
            <w:tcW w:w="704" w:type="dxa"/>
          </w:tcPr>
          <w:p w14:paraId="3253B11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4FBE910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CCFB906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0EC9D12" w14:textId="77777777" w:rsidTr="00280976">
        <w:tc>
          <w:tcPr>
            <w:tcW w:w="704" w:type="dxa"/>
          </w:tcPr>
          <w:p w14:paraId="3EE2A85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1860772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14:paraId="47C80ECD" w14:textId="77777777"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14:paraId="49069688" w14:textId="77777777" w:rsidTr="00280976">
        <w:tc>
          <w:tcPr>
            <w:tcW w:w="704" w:type="dxa"/>
          </w:tcPr>
          <w:p w14:paraId="7052AA2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2E55B81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298406D3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46ABBBF9" w14:textId="77777777" w:rsidTr="00280976">
        <w:tc>
          <w:tcPr>
            <w:tcW w:w="704" w:type="dxa"/>
          </w:tcPr>
          <w:p w14:paraId="1CC9BCF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0264311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58BC30D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4ABAC4FA" w14:textId="77777777" w:rsidTr="00280976">
        <w:tc>
          <w:tcPr>
            <w:tcW w:w="704" w:type="dxa"/>
          </w:tcPr>
          <w:p w14:paraId="45570B9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76441F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42D38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42205C7C" w14:textId="77777777" w:rsidTr="00C22DB6">
        <w:tc>
          <w:tcPr>
            <w:tcW w:w="9062" w:type="dxa"/>
            <w:gridSpan w:val="3"/>
          </w:tcPr>
          <w:p w14:paraId="7A239537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14:paraId="1D21B3BB" w14:textId="77777777" w:rsidTr="00280976">
        <w:tc>
          <w:tcPr>
            <w:tcW w:w="704" w:type="dxa"/>
          </w:tcPr>
          <w:p w14:paraId="6E88E47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14B1F7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14:paraId="0A73F24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14:paraId="0BD92B00" w14:textId="77777777" w:rsidTr="00280976">
        <w:tc>
          <w:tcPr>
            <w:tcW w:w="704" w:type="dxa"/>
          </w:tcPr>
          <w:p w14:paraId="30F8DA0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55D161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14:paraId="5C999AEC" w14:textId="77777777"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14:paraId="6E2960B8" w14:textId="77777777" w:rsidTr="00280976">
        <w:tc>
          <w:tcPr>
            <w:tcW w:w="704" w:type="dxa"/>
          </w:tcPr>
          <w:p w14:paraId="25535B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09EE943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14:paraId="20B8D75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AF869ED" w14:textId="77777777" w:rsidTr="00280976">
        <w:tc>
          <w:tcPr>
            <w:tcW w:w="704" w:type="dxa"/>
          </w:tcPr>
          <w:p w14:paraId="44705D5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5B8CA9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14:paraId="3D41A8E0" w14:textId="77777777"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14:paraId="0FFD2DD9" w14:textId="77777777" w:rsidTr="00280976">
        <w:tc>
          <w:tcPr>
            <w:tcW w:w="704" w:type="dxa"/>
          </w:tcPr>
          <w:p w14:paraId="470466B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0EE4539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14:paraId="68689A87" w14:textId="77777777"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 xml:space="preserve">vedie SK </w:t>
            </w:r>
            <w:r w:rsidR="001B790C" w:rsidRPr="007A3FFB">
              <w:rPr>
                <w:sz w:val="18"/>
                <w:szCs w:val="18"/>
              </w:rPr>
              <w:lastRenderedPageBreak/>
              <w:t>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6FA432F4" w14:textId="77777777" w:rsidTr="00280976">
        <w:tc>
          <w:tcPr>
            <w:tcW w:w="704" w:type="dxa"/>
          </w:tcPr>
          <w:p w14:paraId="7ED49A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14:paraId="3D38E57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14:paraId="4AC7D787" w14:textId="77777777"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14:paraId="54CF5F9A" w14:textId="77777777" w:rsidTr="00280976">
        <w:tc>
          <w:tcPr>
            <w:tcW w:w="704" w:type="dxa"/>
          </w:tcPr>
          <w:p w14:paraId="09439D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01FCF4EA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14:paraId="604C7332" w14:textId="77777777"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14:paraId="6FEC3C3A" w14:textId="77777777"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14:paraId="775FE8EC" w14:textId="77777777" w:rsidTr="00280976">
        <w:tc>
          <w:tcPr>
            <w:tcW w:w="704" w:type="dxa"/>
          </w:tcPr>
          <w:p w14:paraId="32936B6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5C8BAA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14:paraId="7505B78F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</w:tc>
      </w:tr>
      <w:tr w:rsidR="003E0CBA" w:rsidRPr="0075785C" w14:paraId="67343C52" w14:textId="77777777" w:rsidTr="00280976">
        <w:tc>
          <w:tcPr>
            <w:tcW w:w="704" w:type="dxa"/>
          </w:tcPr>
          <w:p w14:paraId="3577AF3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4B8A29E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14:paraId="0E7630A1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14:paraId="67A25CB6" w14:textId="77777777" w:rsidTr="00280976">
        <w:tc>
          <w:tcPr>
            <w:tcW w:w="704" w:type="dxa"/>
          </w:tcPr>
          <w:p w14:paraId="59FAF99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0C4613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14:paraId="777892BD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30D1DD24" w14:textId="77777777" w:rsidTr="00280976">
        <w:tc>
          <w:tcPr>
            <w:tcW w:w="704" w:type="dxa"/>
          </w:tcPr>
          <w:p w14:paraId="5ACB9C4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5037AB7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14:paraId="02BA7D68" w14:textId="77777777"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4769AB97" w14:textId="77777777"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3BE88B29" w14:textId="77777777"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632F836D" w14:textId="77777777"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14:paraId="40CD48F1" w14:textId="77777777" w:rsidTr="00280976">
        <w:tc>
          <w:tcPr>
            <w:tcW w:w="704" w:type="dxa"/>
          </w:tcPr>
          <w:p w14:paraId="7E1D812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4CF15FA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62F08939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44B0D9C" w14:textId="77777777" w:rsidTr="00280976">
        <w:tc>
          <w:tcPr>
            <w:tcW w:w="704" w:type="dxa"/>
          </w:tcPr>
          <w:p w14:paraId="1E741B5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6749D7F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14:paraId="16EFB04C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FD822C4" w14:textId="77777777" w:rsidTr="00280976">
        <w:tc>
          <w:tcPr>
            <w:tcW w:w="704" w:type="dxa"/>
          </w:tcPr>
          <w:p w14:paraId="4E55BD6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14:paraId="4A5057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073ED0AD" w14:textId="77777777"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2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1763E6D6" w14:textId="77777777" w:rsidTr="00C22DB6">
        <w:tc>
          <w:tcPr>
            <w:tcW w:w="9062" w:type="dxa"/>
            <w:gridSpan w:val="3"/>
          </w:tcPr>
          <w:p w14:paraId="71BA693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14:paraId="18AC1423" w14:textId="77777777" w:rsidTr="00280976">
        <w:tc>
          <w:tcPr>
            <w:tcW w:w="704" w:type="dxa"/>
          </w:tcPr>
          <w:p w14:paraId="6E9B50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6CE1AC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071A57EF" w14:textId="77777777"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14:paraId="71F47DA7" w14:textId="77777777" w:rsidTr="00280976">
        <w:tc>
          <w:tcPr>
            <w:tcW w:w="704" w:type="dxa"/>
          </w:tcPr>
          <w:p w14:paraId="1C8D51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748C579F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14:paraId="470A51E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16945720" w14:textId="77777777" w:rsidTr="00280976">
        <w:tc>
          <w:tcPr>
            <w:tcW w:w="704" w:type="dxa"/>
          </w:tcPr>
          <w:p w14:paraId="4B856A1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584439CA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14:paraId="4C69EC20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14:paraId="425AA8EE" w14:textId="77777777" w:rsidTr="00280976">
        <w:tc>
          <w:tcPr>
            <w:tcW w:w="704" w:type="dxa"/>
          </w:tcPr>
          <w:p w14:paraId="53DF35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351DD966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14:paraId="5529DEF1" w14:textId="77777777"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14:paraId="7CE39829" w14:textId="77777777" w:rsidTr="00280976">
        <w:tc>
          <w:tcPr>
            <w:tcW w:w="704" w:type="dxa"/>
          </w:tcPr>
          <w:p w14:paraId="2B0F83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0D24A78E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14:paraId="523CADC7" w14:textId="77777777"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14:paraId="45FD3ECC" w14:textId="77777777" w:rsidTr="00C22DB6">
        <w:tc>
          <w:tcPr>
            <w:tcW w:w="9062" w:type="dxa"/>
            <w:gridSpan w:val="3"/>
          </w:tcPr>
          <w:p w14:paraId="42515A2D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14:paraId="197A5D2F" w14:textId="77777777" w:rsidTr="00C22DB6">
        <w:tc>
          <w:tcPr>
            <w:tcW w:w="9062" w:type="dxa"/>
            <w:gridSpan w:val="3"/>
          </w:tcPr>
          <w:p w14:paraId="1F5EF8C5" w14:textId="77777777"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14:paraId="04742F76" w14:textId="77777777" w:rsidTr="00280976">
        <w:tc>
          <w:tcPr>
            <w:tcW w:w="704" w:type="dxa"/>
          </w:tcPr>
          <w:p w14:paraId="06558F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14:paraId="1B774FC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4B3D29AA" w14:textId="77777777"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4F84F77" w14:textId="77777777" w:rsidTr="00280976">
        <w:tc>
          <w:tcPr>
            <w:tcW w:w="704" w:type="dxa"/>
          </w:tcPr>
          <w:p w14:paraId="784D670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4C767B5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7866A5E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1CDD4A0" w14:textId="77777777" w:rsidTr="00280976">
        <w:tc>
          <w:tcPr>
            <w:tcW w:w="704" w:type="dxa"/>
          </w:tcPr>
          <w:p w14:paraId="150D3E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8145C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00254B7E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17B7F6CE" w14:textId="77777777" w:rsidTr="00280976">
        <w:tc>
          <w:tcPr>
            <w:tcW w:w="704" w:type="dxa"/>
          </w:tcPr>
          <w:p w14:paraId="4062CC4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294392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2069D90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F33DB52" w14:textId="77777777" w:rsidTr="00280976">
        <w:tc>
          <w:tcPr>
            <w:tcW w:w="704" w:type="dxa"/>
          </w:tcPr>
          <w:p w14:paraId="0783E9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6AAA0A1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1852E550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98822CF" w14:textId="77777777" w:rsidTr="00280976">
        <w:tc>
          <w:tcPr>
            <w:tcW w:w="704" w:type="dxa"/>
          </w:tcPr>
          <w:p w14:paraId="4371A78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A352F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65647277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374625D" w14:textId="77777777" w:rsidTr="00280976">
        <w:tc>
          <w:tcPr>
            <w:tcW w:w="704" w:type="dxa"/>
          </w:tcPr>
          <w:p w14:paraId="56AC48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2A624BC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18028350" w14:textId="77777777"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14:paraId="3ACC99E3" w14:textId="77777777" w:rsidTr="00C22DB6">
        <w:tc>
          <w:tcPr>
            <w:tcW w:w="9062" w:type="dxa"/>
            <w:gridSpan w:val="3"/>
          </w:tcPr>
          <w:p w14:paraId="12EE5C8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14:paraId="5D5FAF15" w14:textId="64BAB38A" w:rsidR="00DF1130" w:rsidRPr="00210923" w:rsidRDefault="00DF1130" w:rsidP="00DC717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del w:id="3" w:author="Autor">
              <w:r w:rsidR="008746E8">
                <w:rPr>
                  <w:sz w:val="18"/>
                  <w:szCs w:val="18"/>
                </w:rPr>
                <w:delText>)</w:delText>
              </w:r>
              <w:r w:rsidR="00235639">
                <w:rPr>
                  <w:sz w:val="18"/>
                  <w:szCs w:val="18"/>
                </w:rPr>
                <w:delText>.</w:delText>
              </w:r>
            </w:del>
            <w:ins w:id="4" w:author="Autor">
              <w:r w:rsidR="008746E8">
                <w:rPr>
                  <w:sz w:val="18"/>
                  <w:szCs w:val="18"/>
                </w:rPr>
                <w:t>)</w:t>
              </w:r>
              <w:r w:rsidR="00235639">
                <w:rPr>
                  <w:sz w:val="18"/>
                  <w:szCs w:val="18"/>
                </w:rPr>
                <w:t>.</w:t>
              </w:r>
              <w:r w:rsidR="00DC717E">
                <w:rPr>
                  <w:sz w:val="18"/>
                  <w:szCs w:val="18"/>
                </w:rPr>
                <w:t xml:space="preserve">, čl. </w:t>
              </w:r>
              <w:r w:rsidR="00DC717E" w:rsidRPr="00DC717E">
                <w:rPr>
                  <w:sz w:val="18"/>
                  <w:szCs w:val="18"/>
                </w:rPr>
                <w:t>13 Nariadenia Európskeho parlamentu a</w:t>
              </w:r>
              <w:r w:rsidR="00DC717E">
                <w:rPr>
                  <w:sz w:val="18"/>
                  <w:szCs w:val="18"/>
                </w:rPr>
                <w:t xml:space="preserve"> Rady (EÚ) 1304/2013 (ESF) a </w:t>
              </w:r>
              <w:r w:rsidR="00DC717E" w:rsidRPr="00DC717E">
                <w:rPr>
                  <w:sz w:val="18"/>
                  <w:szCs w:val="18"/>
                </w:rPr>
                <w:t>čl</w:t>
              </w:r>
              <w:r w:rsidR="00DC717E">
                <w:rPr>
                  <w:sz w:val="18"/>
                  <w:szCs w:val="18"/>
                </w:rPr>
                <w:t>.</w:t>
              </w:r>
              <w:r w:rsidR="00DC717E" w:rsidRPr="00DC717E">
                <w:rPr>
                  <w:sz w:val="18"/>
                  <w:szCs w:val="18"/>
                </w:rPr>
                <w:t xml:space="preserve"> 20 Nariadenia Európskeho parlamentu a Rady  (EÚ) 1299/2013 (EÚS)</w:t>
              </w:r>
              <w:r w:rsidR="00DC717E">
                <w:rPr>
                  <w:sz w:val="18"/>
                  <w:szCs w:val="18"/>
                </w:rPr>
                <w:t>.</w:t>
              </w:r>
            </w:ins>
          </w:p>
        </w:tc>
      </w:tr>
      <w:tr w:rsidR="003E0CBA" w:rsidRPr="0075785C" w14:paraId="4B797432" w14:textId="77777777" w:rsidTr="00280976">
        <w:tc>
          <w:tcPr>
            <w:tcW w:w="704" w:type="dxa"/>
          </w:tcPr>
          <w:p w14:paraId="56386A7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4D5918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6E04DC04" w14:textId="77777777"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A85A05B" w14:textId="77777777" w:rsidTr="00280976">
        <w:tc>
          <w:tcPr>
            <w:tcW w:w="704" w:type="dxa"/>
          </w:tcPr>
          <w:p w14:paraId="0D6B8DF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7232E4F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2587EC6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2DD89D67" w14:textId="77777777" w:rsidTr="00280976">
        <w:tc>
          <w:tcPr>
            <w:tcW w:w="704" w:type="dxa"/>
          </w:tcPr>
          <w:p w14:paraId="2365BAF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10C1A15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6F58699D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C8B34A3" w14:textId="77777777" w:rsidTr="00280976">
        <w:tc>
          <w:tcPr>
            <w:tcW w:w="704" w:type="dxa"/>
          </w:tcPr>
          <w:p w14:paraId="6A1B4B8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342CCB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57FA28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A53E9A2" w14:textId="77777777" w:rsidTr="00280976">
        <w:tc>
          <w:tcPr>
            <w:tcW w:w="704" w:type="dxa"/>
          </w:tcPr>
          <w:p w14:paraId="036F4D6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5FF80E9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4A5502A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A78267D" w14:textId="77777777" w:rsidTr="00280976">
        <w:tc>
          <w:tcPr>
            <w:tcW w:w="704" w:type="dxa"/>
          </w:tcPr>
          <w:p w14:paraId="4036B6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DFDA37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5675A642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7F23E57" w14:textId="77777777" w:rsidTr="00280976">
        <w:tc>
          <w:tcPr>
            <w:tcW w:w="704" w:type="dxa"/>
          </w:tcPr>
          <w:p w14:paraId="6E69748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5EA9623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232906AF" w14:textId="77777777"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14:paraId="142435A9" w14:textId="77777777" w:rsidTr="00C22DB6">
        <w:tc>
          <w:tcPr>
            <w:tcW w:w="9062" w:type="dxa"/>
            <w:gridSpan w:val="3"/>
          </w:tcPr>
          <w:p w14:paraId="234E767C" w14:textId="77777777"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14:paraId="7C019CA1" w14:textId="77777777" w:rsidTr="00280976">
        <w:tc>
          <w:tcPr>
            <w:tcW w:w="704" w:type="dxa"/>
          </w:tcPr>
          <w:p w14:paraId="4C2B5A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363148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14:paraId="1BA3F52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14:paraId="712B6202" w14:textId="77777777" w:rsidTr="00280976">
        <w:tc>
          <w:tcPr>
            <w:tcW w:w="704" w:type="dxa"/>
          </w:tcPr>
          <w:p w14:paraId="64E2D22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6CA54A8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14:paraId="1C2922D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14:paraId="207C68D5" w14:textId="77777777" w:rsidTr="00280976">
        <w:tc>
          <w:tcPr>
            <w:tcW w:w="704" w:type="dxa"/>
          </w:tcPr>
          <w:p w14:paraId="285BCBE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64A958F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14:paraId="4FC700F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14:paraId="37CC3800" w14:textId="77777777" w:rsidTr="00280976">
        <w:tc>
          <w:tcPr>
            <w:tcW w:w="704" w:type="dxa"/>
          </w:tcPr>
          <w:p w14:paraId="5FCE853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10D8DCD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14:paraId="6A9D838A" w14:textId="6986981C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del w:id="5" w:author="Autor">
              <w:r>
                <w:rPr>
                  <w:sz w:val="18"/>
                  <w:szCs w:val="18"/>
                </w:rPr>
                <w:delText>čakávané</w:delText>
              </w:r>
            </w:del>
            <w:ins w:id="6" w:author="Autor">
              <w:r w:rsidR="00485CBE">
                <w:rPr>
                  <w:sz w:val="18"/>
                  <w:szCs w:val="18"/>
                </w:rPr>
                <w:t>o</w:t>
              </w:r>
              <w:r>
                <w:rPr>
                  <w:sz w:val="18"/>
                  <w:szCs w:val="18"/>
                </w:rPr>
                <w:t>čakávané</w:t>
              </w:r>
            </w:ins>
            <w:r>
              <w:rPr>
                <w:sz w:val="18"/>
                <w:szCs w:val="18"/>
              </w:rPr>
              <w:t xml:space="preserve">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14:paraId="27E8C43B" w14:textId="77777777" w:rsidTr="00280976">
        <w:tc>
          <w:tcPr>
            <w:tcW w:w="704" w:type="dxa"/>
          </w:tcPr>
          <w:p w14:paraId="308D1CE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309BDAD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14:paraId="6628022F" w14:textId="77777777"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</w:t>
            </w:r>
            <w:r w:rsidR="00753D0E" w:rsidRPr="001A25D8">
              <w:rPr>
                <w:sz w:val="18"/>
                <w:szCs w:val="18"/>
              </w:rPr>
              <w:lastRenderedPageBreak/>
              <w:t>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14:paraId="37312B26" w14:textId="77777777" w:rsidTr="00C22DB6">
        <w:tc>
          <w:tcPr>
            <w:tcW w:w="9062" w:type="dxa"/>
            <w:gridSpan w:val="3"/>
          </w:tcPr>
          <w:p w14:paraId="27BCC847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14:paraId="105C1227" w14:textId="77777777"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14:paraId="5C8DD04E" w14:textId="77777777" w:rsidTr="00280976">
        <w:tc>
          <w:tcPr>
            <w:tcW w:w="704" w:type="dxa"/>
          </w:tcPr>
          <w:p w14:paraId="7451277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6865130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14:paraId="08987A05" w14:textId="77777777"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14:paraId="2830A1B1" w14:textId="77777777" w:rsidTr="00C22DB6">
        <w:tc>
          <w:tcPr>
            <w:tcW w:w="9062" w:type="dxa"/>
            <w:gridSpan w:val="3"/>
          </w:tcPr>
          <w:p w14:paraId="477D2CE8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14:paraId="56DF5304" w14:textId="77777777" w:rsidTr="00280976">
        <w:tc>
          <w:tcPr>
            <w:tcW w:w="704" w:type="dxa"/>
          </w:tcPr>
          <w:p w14:paraId="6CB7BBD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14:paraId="5FAF392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14:paraId="60311AD5" w14:textId="77777777"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71AEB547" w14:textId="77777777" w:rsidTr="00C22DB6">
        <w:tc>
          <w:tcPr>
            <w:tcW w:w="9062" w:type="dxa"/>
            <w:gridSpan w:val="3"/>
          </w:tcPr>
          <w:p w14:paraId="5080A109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14:paraId="21EDCFE9" w14:textId="77777777" w:rsidTr="00280976">
        <w:tc>
          <w:tcPr>
            <w:tcW w:w="704" w:type="dxa"/>
          </w:tcPr>
          <w:p w14:paraId="566D4A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14:paraId="39E0096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62D50A02" w14:textId="77777777"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7B59D63C" w14:textId="77777777" w:rsidTr="00280976">
        <w:tc>
          <w:tcPr>
            <w:tcW w:w="704" w:type="dxa"/>
          </w:tcPr>
          <w:p w14:paraId="3B4DE7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36BD9D0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33D224E" w14:textId="77777777"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C47FD8C" w14:textId="77777777" w:rsidTr="00C22DB6">
        <w:tc>
          <w:tcPr>
            <w:tcW w:w="9062" w:type="dxa"/>
            <w:gridSpan w:val="3"/>
          </w:tcPr>
          <w:p w14:paraId="407CBC1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3B4C43EA" w14:textId="77777777" w:rsidTr="00280976">
        <w:tc>
          <w:tcPr>
            <w:tcW w:w="704" w:type="dxa"/>
          </w:tcPr>
          <w:p w14:paraId="40D692C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02C937C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14:paraId="7C6EA210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67061B79" w14:textId="77777777" w:rsidTr="00280976">
        <w:tc>
          <w:tcPr>
            <w:tcW w:w="704" w:type="dxa"/>
          </w:tcPr>
          <w:p w14:paraId="77D63B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14:paraId="70B1BEA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6DEAE2A7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4D045B22" w14:textId="77777777" w:rsidTr="00280976">
        <w:tc>
          <w:tcPr>
            <w:tcW w:w="704" w:type="dxa"/>
          </w:tcPr>
          <w:p w14:paraId="7058E61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14:paraId="1D7F16B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2F96F366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54E429F6" w14:textId="77777777" w:rsidTr="00280976">
        <w:tc>
          <w:tcPr>
            <w:tcW w:w="704" w:type="dxa"/>
          </w:tcPr>
          <w:p w14:paraId="3B29015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2F2546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4037D21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104C912F" w14:textId="77777777" w:rsidTr="00C22DB6">
        <w:tc>
          <w:tcPr>
            <w:tcW w:w="9062" w:type="dxa"/>
            <w:gridSpan w:val="3"/>
          </w:tcPr>
          <w:p w14:paraId="502AAD7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0C6B9A8E" w14:textId="77777777" w:rsidTr="00280976">
        <w:tc>
          <w:tcPr>
            <w:tcW w:w="704" w:type="dxa"/>
          </w:tcPr>
          <w:p w14:paraId="646A765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634ABF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4598A7D6" w14:textId="77777777" w:rsidR="003E0CBA" w:rsidRPr="00E47F5C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022CC7E7" w14:textId="77777777" w:rsidTr="00280976">
        <w:tc>
          <w:tcPr>
            <w:tcW w:w="704" w:type="dxa"/>
          </w:tcPr>
          <w:p w14:paraId="1714FCF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1B38B512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9872F41" w14:textId="77777777"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783CDFB3" w14:textId="77777777" w:rsidTr="00280976">
        <w:tc>
          <w:tcPr>
            <w:tcW w:w="704" w:type="dxa"/>
          </w:tcPr>
          <w:p w14:paraId="0AFDA2F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3F6294FC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3FA668C" w14:textId="77777777"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7A1BB8B9" w14:textId="77777777" w:rsidTr="00C22DB6">
        <w:tc>
          <w:tcPr>
            <w:tcW w:w="9062" w:type="dxa"/>
            <w:gridSpan w:val="3"/>
          </w:tcPr>
          <w:p w14:paraId="525EC3D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14:paraId="188D26F1" w14:textId="77777777"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14:paraId="4A03EDDE" w14:textId="77777777" w:rsidTr="00280976">
        <w:tc>
          <w:tcPr>
            <w:tcW w:w="704" w:type="dxa"/>
          </w:tcPr>
          <w:p w14:paraId="148A94D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237D74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1EFC2429" w14:textId="77777777"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499354A3" w14:textId="77777777" w:rsidTr="00280976">
        <w:tc>
          <w:tcPr>
            <w:tcW w:w="704" w:type="dxa"/>
          </w:tcPr>
          <w:p w14:paraId="13C9479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2BCC8C4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12E5582" w14:textId="77777777"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353C509D" w14:textId="77777777" w:rsidTr="00C22DB6">
        <w:tc>
          <w:tcPr>
            <w:tcW w:w="9062" w:type="dxa"/>
            <w:gridSpan w:val="3"/>
          </w:tcPr>
          <w:p w14:paraId="3422C71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43085EED" w14:textId="77777777" w:rsidTr="00280976">
        <w:tc>
          <w:tcPr>
            <w:tcW w:w="704" w:type="dxa"/>
          </w:tcPr>
          <w:p w14:paraId="65ED64A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5F3B882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09E22093" w14:textId="77777777"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01447552" w14:textId="77777777" w:rsidTr="00280976">
        <w:tc>
          <w:tcPr>
            <w:tcW w:w="704" w:type="dxa"/>
          </w:tcPr>
          <w:p w14:paraId="332E746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8355A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14:paraId="51E2B4F1" w14:textId="77777777"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1F83094D" w14:textId="77777777" w:rsidTr="00280976">
        <w:tc>
          <w:tcPr>
            <w:tcW w:w="704" w:type="dxa"/>
          </w:tcPr>
          <w:p w14:paraId="3A5570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7AC0408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3C7996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14:paraId="023613E3" w14:textId="77777777" w:rsidTr="00280976">
        <w:tc>
          <w:tcPr>
            <w:tcW w:w="704" w:type="dxa"/>
          </w:tcPr>
          <w:p w14:paraId="0108975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41A3435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F5C47AA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3EBB61A4" w14:textId="77777777" w:rsidTr="00C22DB6">
        <w:tc>
          <w:tcPr>
            <w:tcW w:w="9062" w:type="dxa"/>
            <w:gridSpan w:val="3"/>
          </w:tcPr>
          <w:p w14:paraId="6FA597B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64AE7DA0" w14:textId="77777777" w:rsidTr="00280976">
        <w:tc>
          <w:tcPr>
            <w:tcW w:w="704" w:type="dxa"/>
          </w:tcPr>
          <w:p w14:paraId="359DA6A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3119" w:type="dxa"/>
          </w:tcPr>
          <w:p w14:paraId="7C0FE30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884AB5B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14:paraId="1D873E66" w14:textId="77777777" w:rsidTr="00AD41AC">
        <w:tc>
          <w:tcPr>
            <w:tcW w:w="704" w:type="dxa"/>
          </w:tcPr>
          <w:p w14:paraId="15164C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14:paraId="1380A6A3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498565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2DC039C0" w14:textId="77777777" w:rsidTr="00AD41AC">
        <w:tc>
          <w:tcPr>
            <w:tcW w:w="704" w:type="dxa"/>
          </w:tcPr>
          <w:p w14:paraId="68719AB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14:paraId="6949E34E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52A20C57" w14:textId="6B866859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del w:id="7" w:author="Autor">
              <w:r w:rsidR="00A51C4F">
                <w:rPr>
                  <w:sz w:val="18"/>
                  <w:szCs w:val="18"/>
                </w:rPr>
                <w:delText>Žiadate</w:delText>
              </w:r>
            </w:del>
            <w:ins w:id="8" w:author="Autor">
              <w:r w:rsidR="00A51C4F">
                <w:rPr>
                  <w:sz w:val="18"/>
                  <w:szCs w:val="18"/>
                </w:rPr>
                <w:t>Žiadate</w:t>
              </w:r>
              <w:r w:rsidR="00485CBE">
                <w:rPr>
                  <w:sz w:val="18"/>
                  <w:szCs w:val="18"/>
                </w:rPr>
                <w:t>ľ</w:t>
              </w:r>
            </w:ins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03C417B2" w14:textId="77777777" w:rsidTr="00C22DB6">
        <w:tc>
          <w:tcPr>
            <w:tcW w:w="9062" w:type="dxa"/>
            <w:gridSpan w:val="3"/>
          </w:tcPr>
          <w:p w14:paraId="427453EA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14:paraId="7A0E8CA7" w14:textId="77777777" w:rsidTr="00C22DB6">
        <w:tc>
          <w:tcPr>
            <w:tcW w:w="9062" w:type="dxa"/>
            <w:gridSpan w:val="3"/>
          </w:tcPr>
          <w:p w14:paraId="14CDB96B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14:paraId="334F08BA" w14:textId="77777777"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14:paraId="2514B51A" w14:textId="77777777" w:rsidTr="00280976">
        <w:tc>
          <w:tcPr>
            <w:tcW w:w="704" w:type="dxa"/>
          </w:tcPr>
          <w:p w14:paraId="1B36CEA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0A239A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0A8B825C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7C7FF99D" w14:textId="77777777" w:rsidTr="00280976">
        <w:tc>
          <w:tcPr>
            <w:tcW w:w="704" w:type="dxa"/>
          </w:tcPr>
          <w:p w14:paraId="26746A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5B20081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76E2F939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3370A04" w14:textId="77777777" w:rsidTr="00280976">
        <w:tc>
          <w:tcPr>
            <w:tcW w:w="704" w:type="dxa"/>
          </w:tcPr>
          <w:p w14:paraId="5497EA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6302A0F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14:paraId="76E53BE0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14:paraId="346DAFB0" w14:textId="77777777" w:rsidTr="00280976">
        <w:tc>
          <w:tcPr>
            <w:tcW w:w="704" w:type="dxa"/>
          </w:tcPr>
          <w:p w14:paraId="01882F3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088432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6685C1EE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A7F605C" w14:textId="77777777" w:rsidTr="00280976">
        <w:tc>
          <w:tcPr>
            <w:tcW w:w="704" w:type="dxa"/>
          </w:tcPr>
          <w:p w14:paraId="6EF9BFD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7E40765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0A08B11D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28EA14F" w14:textId="77777777" w:rsidTr="00280976">
        <w:tc>
          <w:tcPr>
            <w:tcW w:w="704" w:type="dxa"/>
          </w:tcPr>
          <w:p w14:paraId="53A04D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47BA308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4CE40488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14:paraId="1DD73FA7" w14:textId="77777777" w:rsidTr="00280976">
        <w:tc>
          <w:tcPr>
            <w:tcW w:w="704" w:type="dxa"/>
          </w:tcPr>
          <w:p w14:paraId="14CF2D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6B15B8AC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B5A9A1E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354DDB63" w14:textId="77777777" w:rsidTr="00280976">
        <w:tc>
          <w:tcPr>
            <w:tcW w:w="704" w:type="dxa"/>
          </w:tcPr>
          <w:p w14:paraId="65B1997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69598C73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6DFB49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2806336" w14:textId="77777777" w:rsidTr="00280976">
        <w:tc>
          <w:tcPr>
            <w:tcW w:w="704" w:type="dxa"/>
          </w:tcPr>
          <w:p w14:paraId="06E643D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14:paraId="4AC4CDD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19A94A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14:paraId="059B785C" w14:textId="77777777" w:rsidTr="00280976">
        <w:tc>
          <w:tcPr>
            <w:tcW w:w="704" w:type="dxa"/>
          </w:tcPr>
          <w:p w14:paraId="326AD4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14:paraId="476DC45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59113E9A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14:paraId="09C7064F" w14:textId="77777777" w:rsidTr="00280976">
        <w:tc>
          <w:tcPr>
            <w:tcW w:w="704" w:type="dxa"/>
          </w:tcPr>
          <w:p w14:paraId="38650FC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14:paraId="181C160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885A2E6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14:paraId="0483EF82" w14:textId="77777777" w:rsidTr="00280976">
        <w:tc>
          <w:tcPr>
            <w:tcW w:w="704" w:type="dxa"/>
          </w:tcPr>
          <w:p w14:paraId="3349B36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14:paraId="2D7370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40A7E834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14:paraId="7DE1C8A6" w14:textId="77777777" w:rsidTr="00C22DB6">
        <w:tc>
          <w:tcPr>
            <w:tcW w:w="9062" w:type="dxa"/>
            <w:gridSpan w:val="3"/>
          </w:tcPr>
          <w:p w14:paraId="5487EED2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14:paraId="067A461E" w14:textId="77777777" w:rsidTr="00280976">
        <w:tc>
          <w:tcPr>
            <w:tcW w:w="704" w:type="dxa"/>
          </w:tcPr>
          <w:p w14:paraId="59DB8AC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14:paraId="5666F11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463BFD89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1FD81EB" w14:textId="77777777" w:rsidTr="00280976">
        <w:tc>
          <w:tcPr>
            <w:tcW w:w="704" w:type="dxa"/>
          </w:tcPr>
          <w:p w14:paraId="1BE09C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14:paraId="12D17BE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98BC47C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4E5D74AA" w14:textId="77777777" w:rsidTr="00280976">
        <w:tc>
          <w:tcPr>
            <w:tcW w:w="704" w:type="dxa"/>
          </w:tcPr>
          <w:p w14:paraId="056DE90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14:paraId="6492083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151E8D1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40A603" w14:textId="77777777" w:rsidTr="00280976">
        <w:tc>
          <w:tcPr>
            <w:tcW w:w="704" w:type="dxa"/>
          </w:tcPr>
          <w:p w14:paraId="7251765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14:paraId="3A351C7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229160F0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862FB2B" w14:textId="77777777" w:rsidTr="00280976">
        <w:tc>
          <w:tcPr>
            <w:tcW w:w="704" w:type="dxa"/>
          </w:tcPr>
          <w:p w14:paraId="512D9E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14:paraId="5E1BE87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FB11AED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F75776F" w14:textId="77777777" w:rsidTr="00280976">
        <w:tc>
          <w:tcPr>
            <w:tcW w:w="704" w:type="dxa"/>
          </w:tcPr>
          <w:p w14:paraId="084A913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2FB2AB4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74627027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41B75F5" w14:textId="77777777" w:rsidTr="00280976">
        <w:tc>
          <w:tcPr>
            <w:tcW w:w="704" w:type="dxa"/>
          </w:tcPr>
          <w:p w14:paraId="5873D37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6E85271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053A9965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14:paraId="512B00E4" w14:textId="77777777" w:rsidTr="00C22DB6">
        <w:tc>
          <w:tcPr>
            <w:tcW w:w="9062" w:type="dxa"/>
            <w:gridSpan w:val="3"/>
          </w:tcPr>
          <w:p w14:paraId="1C890FAC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14:paraId="702E3EF0" w14:textId="77777777" w:rsidTr="00C22DB6">
        <w:tc>
          <w:tcPr>
            <w:tcW w:w="9062" w:type="dxa"/>
            <w:gridSpan w:val="3"/>
          </w:tcPr>
          <w:p w14:paraId="79CE08A3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11.A  Rozpočet žiadateľa</w:t>
            </w:r>
          </w:p>
        </w:tc>
      </w:tr>
      <w:tr w:rsidR="003E0CBA" w:rsidRPr="0075785C" w14:paraId="727C6F72" w14:textId="77777777" w:rsidTr="00280976">
        <w:tc>
          <w:tcPr>
            <w:tcW w:w="704" w:type="dxa"/>
          </w:tcPr>
          <w:p w14:paraId="3931626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369965A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5DCCB9F" w14:textId="77777777"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14:paraId="73BAE698" w14:textId="77777777" w:rsidTr="00280976">
        <w:tc>
          <w:tcPr>
            <w:tcW w:w="704" w:type="dxa"/>
          </w:tcPr>
          <w:p w14:paraId="2ACC5CB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14:paraId="7D0D3BA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7FB5924F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E15866C" w14:textId="77777777" w:rsidTr="00280976">
        <w:tc>
          <w:tcPr>
            <w:tcW w:w="704" w:type="dxa"/>
          </w:tcPr>
          <w:p w14:paraId="642D45D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37DCFCE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3DE3149" w14:textId="77777777"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14:paraId="1501D4D2" w14:textId="77777777" w:rsidTr="00C22DB6">
        <w:tc>
          <w:tcPr>
            <w:tcW w:w="9062" w:type="dxa"/>
            <w:gridSpan w:val="3"/>
          </w:tcPr>
          <w:p w14:paraId="4AD2D35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14:paraId="41640453" w14:textId="77777777" w:rsidTr="00280976">
        <w:tc>
          <w:tcPr>
            <w:tcW w:w="704" w:type="dxa"/>
          </w:tcPr>
          <w:p w14:paraId="024E429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0F5CC36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4C19452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14:paraId="02F106E0" w14:textId="77777777" w:rsidTr="00280976">
        <w:tc>
          <w:tcPr>
            <w:tcW w:w="704" w:type="dxa"/>
          </w:tcPr>
          <w:p w14:paraId="3506CBC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14:paraId="60C47326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825B2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BD8C742" w14:textId="77777777" w:rsidTr="00280976">
        <w:tc>
          <w:tcPr>
            <w:tcW w:w="704" w:type="dxa"/>
          </w:tcPr>
          <w:p w14:paraId="73A168F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124477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14:paraId="67BA298C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14:paraId="54DC7E62" w14:textId="77777777" w:rsidTr="00280976">
        <w:tc>
          <w:tcPr>
            <w:tcW w:w="704" w:type="dxa"/>
          </w:tcPr>
          <w:p w14:paraId="7661224A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14:paraId="076D5FB5" w14:textId="77777777"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9FD48B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76B128A" w14:textId="77777777" w:rsidTr="00280976">
        <w:tc>
          <w:tcPr>
            <w:tcW w:w="704" w:type="dxa"/>
          </w:tcPr>
          <w:p w14:paraId="29E95BE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14:paraId="78769E4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9A20372" w14:textId="77777777"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14:paraId="512ED97B" w14:textId="77777777" w:rsidTr="00280976">
        <w:tc>
          <w:tcPr>
            <w:tcW w:w="704" w:type="dxa"/>
          </w:tcPr>
          <w:p w14:paraId="41B3282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14:paraId="111828DA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6E3EE03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8CDDE2D" w14:textId="77777777" w:rsidTr="00280976">
        <w:tc>
          <w:tcPr>
            <w:tcW w:w="704" w:type="dxa"/>
          </w:tcPr>
          <w:p w14:paraId="0D5A2F3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14:paraId="57D1D0D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7454748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27CC6F12" w14:textId="77777777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14:paraId="4FDA3DFC" w14:textId="77777777" w:rsidTr="00280976">
        <w:tc>
          <w:tcPr>
            <w:tcW w:w="704" w:type="dxa"/>
          </w:tcPr>
          <w:p w14:paraId="3CD15FF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14:paraId="475BEEC9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2CE45D40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6DE8D2AA" w14:textId="77777777" w:rsidTr="00280976">
        <w:tc>
          <w:tcPr>
            <w:tcW w:w="704" w:type="dxa"/>
          </w:tcPr>
          <w:p w14:paraId="0288CF4E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14:paraId="5585A63F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0347A099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67DA517" w14:textId="77777777" w:rsidTr="00280976">
        <w:tc>
          <w:tcPr>
            <w:tcW w:w="704" w:type="dxa"/>
          </w:tcPr>
          <w:p w14:paraId="17E6AFB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07F07FF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3069D0D7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6B418A3" w14:textId="77777777" w:rsidTr="00280976">
        <w:tc>
          <w:tcPr>
            <w:tcW w:w="704" w:type="dxa"/>
          </w:tcPr>
          <w:p w14:paraId="7D334D2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3423BD4A" w14:textId="3BDA55AE"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5A219DEB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14:paraId="4677C41C" w14:textId="77777777" w:rsidTr="00280976">
        <w:tc>
          <w:tcPr>
            <w:tcW w:w="704" w:type="dxa"/>
          </w:tcPr>
          <w:p w14:paraId="5621FE01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14:paraId="711A4F91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96B5A66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14:paraId="1937ADF3" w14:textId="77777777" w:rsidTr="00280976">
        <w:tc>
          <w:tcPr>
            <w:tcW w:w="704" w:type="dxa"/>
          </w:tcPr>
          <w:p w14:paraId="7BAB43D4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14:paraId="74561E2A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26D01EBB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1763E802" w14:textId="77777777" w:rsidTr="00280976">
        <w:tc>
          <w:tcPr>
            <w:tcW w:w="704" w:type="dxa"/>
          </w:tcPr>
          <w:p w14:paraId="0818F7B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14:paraId="40E47A1B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182D27FE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5170A21C" w14:textId="77777777" w:rsidTr="00280976">
        <w:tc>
          <w:tcPr>
            <w:tcW w:w="704" w:type="dxa"/>
          </w:tcPr>
          <w:p w14:paraId="6EC8590F" w14:textId="1E5E1A0B" w:rsidR="00F174B0" w:rsidRPr="0075785C" w:rsidRDefault="00F174B0" w:rsidP="003E0CBA">
            <w:pPr>
              <w:rPr>
                <w:sz w:val="20"/>
                <w:szCs w:val="20"/>
              </w:rPr>
            </w:pPr>
            <w:del w:id="9" w:author="Autor">
              <w:r>
                <w:rPr>
                  <w:sz w:val="20"/>
                  <w:szCs w:val="20"/>
                </w:rPr>
                <w:delText>129</w:delText>
              </w:r>
              <w:r w:rsidR="005A6DB8">
                <w:rPr>
                  <w:sz w:val="20"/>
                  <w:szCs w:val="20"/>
                </w:rPr>
                <w:delText>d</w:delText>
              </w:r>
            </w:del>
            <w:ins w:id="10" w:author="Autor">
              <w:r>
                <w:rPr>
                  <w:sz w:val="20"/>
                  <w:szCs w:val="20"/>
                </w:rPr>
                <w:t>12</w:t>
              </w:r>
              <w:r w:rsidR="00485CBE">
                <w:rPr>
                  <w:sz w:val="20"/>
                  <w:szCs w:val="20"/>
                </w:rPr>
                <w:t>8</w:t>
              </w:r>
              <w:r w:rsidR="005A6DB8">
                <w:rPr>
                  <w:sz w:val="20"/>
                  <w:szCs w:val="20"/>
                </w:rPr>
                <w:t>d</w:t>
              </w:r>
            </w:ins>
          </w:p>
        </w:tc>
        <w:tc>
          <w:tcPr>
            <w:tcW w:w="3119" w:type="dxa"/>
          </w:tcPr>
          <w:p w14:paraId="170D8778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D12B32C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14:paraId="6E57DB09" w14:textId="77777777" w:rsidTr="00C22DB6">
        <w:tc>
          <w:tcPr>
            <w:tcW w:w="9062" w:type="dxa"/>
            <w:gridSpan w:val="3"/>
          </w:tcPr>
          <w:p w14:paraId="6907E1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14:paraId="5455C9A9" w14:textId="77777777" w:rsidTr="00280976">
        <w:tc>
          <w:tcPr>
            <w:tcW w:w="704" w:type="dxa"/>
          </w:tcPr>
          <w:p w14:paraId="3B7AE3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746C04C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6EFF5466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5E47D1" w:rsidRPr="0075785C" w14:paraId="30BAE43C" w14:textId="77777777" w:rsidTr="00280976">
        <w:trPr>
          <w:ins w:id="11" w:author="Autor"/>
        </w:trPr>
        <w:tc>
          <w:tcPr>
            <w:tcW w:w="704" w:type="dxa"/>
          </w:tcPr>
          <w:p w14:paraId="5F265319" w14:textId="7ACA81F7" w:rsidR="005E47D1" w:rsidRPr="0075785C" w:rsidRDefault="005E47D1" w:rsidP="003E0CBA">
            <w:pPr>
              <w:rPr>
                <w:ins w:id="12" w:author="Autor"/>
                <w:sz w:val="20"/>
                <w:szCs w:val="20"/>
              </w:rPr>
            </w:pPr>
            <w:ins w:id="13" w:author="Autor">
              <w:r>
                <w:rPr>
                  <w:sz w:val="20"/>
                  <w:szCs w:val="20"/>
                </w:rPr>
                <w:t>129a</w:t>
              </w:r>
            </w:ins>
          </w:p>
        </w:tc>
        <w:tc>
          <w:tcPr>
            <w:tcW w:w="3119" w:type="dxa"/>
          </w:tcPr>
          <w:p w14:paraId="5C4EBDD2" w14:textId="0F787C62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ins w:id="14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15" w:author="Autor">
              <w:r w:rsidRPr="005E47D1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14:paraId="53D51607" w14:textId="33576D16" w:rsidR="005E47D1" w:rsidRPr="002F393A" w:rsidRDefault="005E47D1" w:rsidP="00351D38">
            <w:pPr>
              <w:rPr>
                <w:ins w:id="16" w:author="Autor"/>
                <w:sz w:val="18"/>
                <w:szCs w:val="18"/>
              </w:rPr>
            </w:pPr>
            <w:ins w:id="17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E0CBA" w:rsidRPr="0075785C" w14:paraId="3E601DD0" w14:textId="77777777" w:rsidTr="00280976">
        <w:tc>
          <w:tcPr>
            <w:tcW w:w="704" w:type="dxa"/>
          </w:tcPr>
          <w:p w14:paraId="7A2634E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26C974D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19932E33" w14:textId="77777777"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5E47D1" w:rsidRPr="0075785C" w14:paraId="73149ADA" w14:textId="77777777" w:rsidTr="00280976">
        <w:trPr>
          <w:ins w:id="18" w:author="Autor"/>
        </w:trPr>
        <w:tc>
          <w:tcPr>
            <w:tcW w:w="704" w:type="dxa"/>
          </w:tcPr>
          <w:p w14:paraId="5EA599D9" w14:textId="1DAC25A6" w:rsidR="005E47D1" w:rsidRPr="0075785C" w:rsidRDefault="005E47D1" w:rsidP="003E0CBA">
            <w:pPr>
              <w:rPr>
                <w:ins w:id="19" w:author="Autor"/>
                <w:sz w:val="20"/>
                <w:szCs w:val="20"/>
              </w:rPr>
            </w:pPr>
            <w:ins w:id="20" w:author="Autor">
              <w:r>
                <w:rPr>
                  <w:sz w:val="20"/>
                  <w:szCs w:val="20"/>
                </w:rPr>
                <w:t>130a</w:t>
              </w:r>
            </w:ins>
          </w:p>
        </w:tc>
        <w:tc>
          <w:tcPr>
            <w:tcW w:w="3119" w:type="dxa"/>
          </w:tcPr>
          <w:p w14:paraId="120C0848" w14:textId="1231C734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ins w:id="21" w:author="Autor"/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ins w:id="22" w:author="Autor">
              <w:r w:rsidRPr="005E47D1">
                <w:rPr>
                  <w:rFonts w:ascii="Roboto" w:hAnsi="Roboto" w:cs="Roboto"/>
                  <w:b/>
                  <w:bCs/>
                  <w:color w:val="000000"/>
                  <w:sz w:val="20"/>
                  <w:szCs w:val="20"/>
                </w:rPr>
                <w:t>Celková výška oprávnených výdavkov</w:t>
              </w:r>
            </w:ins>
          </w:p>
        </w:tc>
        <w:tc>
          <w:tcPr>
            <w:tcW w:w="5239" w:type="dxa"/>
          </w:tcPr>
          <w:p w14:paraId="72A65B97" w14:textId="3C00C307" w:rsidR="005E47D1" w:rsidRPr="00E47F5C" w:rsidRDefault="005E47D1" w:rsidP="003E0CBA">
            <w:pPr>
              <w:rPr>
                <w:ins w:id="23" w:author="Autor"/>
                <w:sz w:val="18"/>
                <w:szCs w:val="18"/>
              </w:rPr>
            </w:pPr>
            <w:ins w:id="24" w:author="Autor">
              <w:r w:rsidRPr="002F393A">
                <w:rPr>
                  <w:sz w:val="18"/>
                  <w:szCs w:val="18"/>
                </w:rPr>
                <w:t xml:space="preserve">Automaticky </w:t>
              </w:r>
              <w:r>
                <w:rPr>
                  <w:sz w:val="18"/>
                  <w:szCs w:val="18"/>
                </w:rPr>
                <w:t>vyplnené</w:t>
              </w:r>
            </w:ins>
          </w:p>
        </w:tc>
      </w:tr>
      <w:tr w:rsidR="003E0CBA" w:rsidRPr="0075785C" w14:paraId="1888CD31" w14:textId="77777777" w:rsidTr="00280976">
        <w:tc>
          <w:tcPr>
            <w:tcW w:w="704" w:type="dxa"/>
          </w:tcPr>
          <w:p w14:paraId="086492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155E8F9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67B76467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0193A760" w14:textId="77777777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21792A" w:rsidRPr="0075785C" w14:paraId="2C8439A1" w14:textId="77777777" w:rsidTr="00280976">
        <w:tc>
          <w:tcPr>
            <w:tcW w:w="704" w:type="dxa"/>
          </w:tcPr>
          <w:p w14:paraId="533496E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14:paraId="238F34C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47E80E9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7F47B3E" w14:textId="77777777" w:rsidTr="00280976">
        <w:tc>
          <w:tcPr>
            <w:tcW w:w="704" w:type="dxa"/>
          </w:tcPr>
          <w:p w14:paraId="67A3A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14:paraId="0BEEEDA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821137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DB6E34C" w14:textId="77777777" w:rsidTr="00280976">
        <w:tc>
          <w:tcPr>
            <w:tcW w:w="704" w:type="dxa"/>
          </w:tcPr>
          <w:p w14:paraId="5928F08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129F962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F50115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65D4FA1F" w14:textId="77777777" w:rsidTr="00280976">
        <w:tc>
          <w:tcPr>
            <w:tcW w:w="704" w:type="dxa"/>
          </w:tcPr>
          <w:p w14:paraId="3C3A8B2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2CF998B6" w14:textId="47B7535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64386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017F976B" w14:textId="77777777" w:rsidTr="00280976">
        <w:tc>
          <w:tcPr>
            <w:tcW w:w="704" w:type="dxa"/>
          </w:tcPr>
          <w:p w14:paraId="368C595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14:paraId="414C55E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2887EC4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19EF6445" w14:textId="77777777" w:rsidTr="00280976">
        <w:tc>
          <w:tcPr>
            <w:tcW w:w="704" w:type="dxa"/>
          </w:tcPr>
          <w:p w14:paraId="16E085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14:paraId="3E6EE1C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3ED8B0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A9FD4D5" w14:textId="77777777" w:rsidTr="00280976">
        <w:tc>
          <w:tcPr>
            <w:tcW w:w="704" w:type="dxa"/>
          </w:tcPr>
          <w:p w14:paraId="0FE661B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14:paraId="143E86B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DC3C66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8153E15" w14:textId="77777777" w:rsidTr="00280976">
        <w:tc>
          <w:tcPr>
            <w:tcW w:w="704" w:type="dxa"/>
          </w:tcPr>
          <w:p w14:paraId="00B4C0A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14:paraId="315089C3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9C1BA4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6D37E92D" w14:textId="77777777" w:rsidTr="00C22DB6">
        <w:tc>
          <w:tcPr>
            <w:tcW w:w="9062" w:type="dxa"/>
            <w:gridSpan w:val="3"/>
          </w:tcPr>
          <w:p w14:paraId="01FB718B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14:paraId="263F80AB" w14:textId="77777777"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14:paraId="30678005" w14:textId="77777777" w:rsidTr="00280976">
        <w:tc>
          <w:tcPr>
            <w:tcW w:w="704" w:type="dxa"/>
          </w:tcPr>
          <w:p w14:paraId="14F9580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3CB23DE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CFCFC4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14:paraId="374494F8" w14:textId="77777777" w:rsidTr="00280976">
        <w:tc>
          <w:tcPr>
            <w:tcW w:w="704" w:type="dxa"/>
          </w:tcPr>
          <w:p w14:paraId="0DA7113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5D4B425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3BFC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23A4CBE1" w14:textId="77777777" w:rsidTr="00280976">
        <w:tc>
          <w:tcPr>
            <w:tcW w:w="704" w:type="dxa"/>
          </w:tcPr>
          <w:p w14:paraId="5D13C82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5AF28D1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61C383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14:paraId="7C2459FB" w14:textId="77777777" w:rsidTr="00C22DB6">
        <w:tc>
          <w:tcPr>
            <w:tcW w:w="9062" w:type="dxa"/>
            <w:gridSpan w:val="3"/>
          </w:tcPr>
          <w:p w14:paraId="042E37E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14:paraId="0C9541CE" w14:textId="77777777" w:rsidTr="00280976">
        <w:tc>
          <w:tcPr>
            <w:tcW w:w="704" w:type="dxa"/>
          </w:tcPr>
          <w:p w14:paraId="199CFF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137</w:t>
            </w:r>
          </w:p>
        </w:tc>
        <w:tc>
          <w:tcPr>
            <w:tcW w:w="3119" w:type="dxa"/>
          </w:tcPr>
          <w:p w14:paraId="36F15BC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645ADB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C75C487" w14:textId="77777777" w:rsidTr="00280976">
        <w:tc>
          <w:tcPr>
            <w:tcW w:w="704" w:type="dxa"/>
          </w:tcPr>
          <w:p w14:paraId="550A33E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14:paraId="037539D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338FE04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531BF347" w14:textId="77777777" w:rsidTr="00280976">
        <w:tc>
          <w:tcPr>
            <w:tcW w:w="704" w:type="dxa"/>
          </w:tcPr>
          <w:p w14:paraId="4D01708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4B46735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68C4707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4EF01A23" w14:textId="77777777" w:rsidTr="00280976">
        <w:tc>
          <w:tcPr>
            <w:tcW w:w="704" w:type="dxa"/>
          </w:tcPr>
          <w:p w14:paraId="7250C76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14:paraId="1FFEA7BE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775D81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E88DC2" w14:textId="77777777" w:rsidTr="00280976">
        <w:tc>
          <w:tcPr>
            <w:tcW w:w="704" w:type="dxa"/>
          </w:tcPr>
          <w:p w14:paraId="6C278F7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44B8F2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644792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14:paraId="4BFAF20E" w14:textId="77777777" w:rsidTr="00280976">
        <w:tc>
          <w:tcPr>
            <w:tcW w:w="704" w:type="dxa"/>
          </w:tcPr>
          <w:p w14:paraId="739314F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14:paraId="6C98C24A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B627A4F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A50B20D" w14:textId="77777777" w:rsidTr="00280976">
        <w:tc>
          <w:tcPr>
            <w:tcW w:w="704" w:type="dxa"/>
          </w:tcPr>
          <w:p w14:paraId="7524D64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13C6D4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6392BC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14:paraId="5FDCFE7D" w14:textId="77777777" w:rsidTr="00280976">
        <w:tc>
          <w:tcPr>
            <w:tcW w:w="704" w:type="dxa"/>
          </w:tcPr>
          <w:p w14:paraId="04CB913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14:paraId="108F9606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F7B14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064E033" w14:textId="77777777" w:rsidTr="00280976">
        <w:tc>
          <w:tcPr>
            <w:tcW w:w="704" w:type="dxa"/>
          </w:tcPr>
          <w:p w14:paraId="3C1BD9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14:paraId="13833A41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2C5E801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9C7C109" w14:textId="77777777" w:rsidTr="00280976">
        <w:tc>
          <w:tcPr>
            <w:tcW w:w="704" w:type="dxa"/>
          </w:tcPr>
          <w:p w14:paraId="78F9E94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26783AF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6D79EEB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62E0F60E" w14:textId="77777777" w:rsidTr="00280976">
        <w:tc>
          <w:tcPr>
            <w:tcW w:w="704" w:type="dxa"/>
          </w:tcPr>
          <w:p w14:paraId="7F457F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2837C230" w14:textId="5C2A0624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2169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124AE63" w14:textId="77777777" w:rsidTr="00280976">
        <w:tc>
          <w:tcPr>
            <w:tcW w:w="704" w:type="dxa"/>
          </w:tcPr>
          <w:p w14:paraId="6B4C650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14:paraId="6CCBC31C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008EA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4B82586C" w14:textId="77777777" w:rsidTr="00280976">
        <w:tc>
          <w:tcPr>
            <w:tcW w:w="704" w:type="dxa"/>
          </w:tcPr>
          <w:p w14:paraId="0742E5B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14:paraId="2C7401A3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796FA7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34943CA9" w14:textId="77777777" w:rsidTr="00280976">
        <w:tc>
          <w:tcPr>
            <w:tcW w:w="704" w:type="dxa"/>
          </w:tcPr>
          <w:p w14:paraId="6286F695" w14:textId="1B19C747" w:rsidR="0021792A" w:rsidRPr="0075785C" w:rsidRDefault="0021792A" w:rsidP="0021792A">
            <w:pPr>
              <w:rPr>
                <w:sz w:val="20"/>
                <w:szCs w:val="20"/>
              </w:rPr>
            </w:pPr>
            <w:del w:id="25" w:author="Autor">
              <w:r>
                <w:rPr>
                  <w:sz w:val="20"/>
                  <w:szCs w:val="20"/>
                </w:rPr>
                <w:delText>143c</w:delText>
              </w:r>
            </w:del>
            <w:ins w:id="26" w:author="Autor">
              <w:r>
                <w:rPr>
                  <w:sz w:val="20"/>
                  <w:szCs w:val="20"/>
                </w:rPr>
                <w:t>14</w:t>
              </w:r>
              <w:r w:rsidR="0034334C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c</w:t>
              </w:r>
            </w:ins>
          </w:p>
        </w:tc>
        <w:tc>
          <w:tcPr>
            <w:tcW w:w="3119" w:type="dxa"/>
          </w:tcPr>
          <w:p w14:paraId="6EAE99AD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B4A831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26E6671A" w14:textId="77777777" w:rsidTr="00280976">
        <w:tc>
          <w:tcPr>
            <w:tcW w:w="704" w:type="dxa"/>
          </w:tcPr>
          <w:p w14:paraId="35E7EC6C" w14:textId="46FEB9DF" w:rsidR="0021792A" w:rsidRPr="0075785C" w:rsidRDefault="0021792A" w:rsidP="0021792A">
            <w:pPr>
              <w:rPr>
                <w:sz w:val="20"/>
                <w:szCs w:val="20"/>
              </w:rPr>
            </w:pPr>
            <w:del w:id="27" w:author="Autor">
              <w:r>
                <w:rPr>
                  <w:sz w:val="20"/>
                  <w:szCs w:val="20"/>
                </w:rPr>
                <w:delText>144d</w:delText>
              </w:r>
            </w:del>
            <w:ins w:id="28" w:author="Autor">
              <w:r>
                <w:rPr>
                  <w:sz w:val="20"/>
                  <w:szCs w:val="20"/>
                </w:rPr>
                <w:t>14</w:t>
              </w:r>
              <w:r w:rsidR="0034334C">
                <w:rPr>
                  <w:sz w:val="20"/>
                  <w:szCs w:val="20"/>
                </w:rPr>
                <w:t>2</w:t>
              </w:r>
              <w:r>
                <w:rPr>
                  <w:sz w:val="20"/>
                  <w:szCs w:val="20"/>
                </w:rPr>
                <w:t>d</w:t>
              </w:r>
            </w:ins>
          </w:p>
        </w:tc>
        <w:tc>
          <w:tcPr>
            <w:tcW w:w="3119" w:type="dxa"/>
          </w:tcPr>
          <w:p w14:paraId="1D65BA96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2B3CD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14:paraId="669F108C" w14:textId="77777777" w:rsidTr="00C22DB6">
        <w:tc>
          <w:tcPr>
            <w:tcW w:w="9062" w:type="dxa"/>
            <w:gridSpan w:val="3"/>
          </w:tcPr>
          <w:p w14:paraId="700E109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14:paraId="4A7321B2" w14:textId="77777777" w:rsidTr="00280976">
        <w:tc>
          <w:tcPr>
            <w:tcW w:w="704" w:type="dxa"/>
          </w:tcPr>
          <w:p w14:paraId="7F4AC4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726B815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214E0DC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6E05655B" w14:textId="77777777" w:rsidTr="00280976">
        <w:tc>
          <w:tcPr>
            <w:tcW w:w="704" w:type="dxa"/>
          </w:tcPr>
          <w:p w14:paraId="3DE08F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14:paraId="6AEAC8F8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C2CCEC6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1AB9008C" w14:textId="77777777" w:rsidTr="00280976">
        <w:tc>
          <w:tcPr>
            <w:tcW w:w="704" w:type="dxa"/>
          </w:tcPr>
          <w:p w14:paraId="600E55A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20F9FDB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186C82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F119C1" w14:textId="77777777" w:rsidTr="00280976">
        <w:tc>
          <w:tcPr>
            <w:tcW w:w="704" w:type="dxa"/>
          </w:tcPr>
          <w:p w14:paraId="4656AAD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14:paraId="05E3D0F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FD57B8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7F84514" w14:textId="77777777" w:rsidTr="00280976">
        <w:tc>
          <w:tcPr>
            <w:tcW w:w="704" w:type="dxa"/>
          </w:tcPr>
          <w:p w14:paraId="3B75B29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2D503A0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9CEA76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14:paraId="2077AA13" w14:textId="77777777" w:rsidTr="00280976">
        <w:tc>
          <w:tcPr>
            <w:tcW w:w="704" w:type="dxa"/>
          </w:tcPr>
          <w:p w14:paraId="5A7EC81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14:paraId="4CCEDA32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369580B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334B0B9C" w14:textId="77777777" w:rsidTr="00280976">
        <w:tc>
          <w:tcPr>
            <w:tcW w:w="704" w:type="dxa"/>
          </w:tcPr>
          <w:p w14:paraId="29C45A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14:paraId="6CC5DC7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DA80EC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2546BC8" w14:textId="77777777" w:rsidTr="00280976">
        <w:tc>
          <w:tcPr>
            <w:tcW w:w="704" w:type="dxa"/>
          </w:tcPr>
          <w:p w14:paraId="61091F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35FC55C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2C73D23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DA9F71D" w14:textId="77777777" w:rsidTr="00280976">
        <w:tc>
          <w:tcPr>
            <w:tcW w:w="704" w:type="dxa"/>
          </w:tcPr>
          <w:p w14:paraId="2BB7D5C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4690684A" w14:textId="36425EBA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2CFDBF8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AFF9CC3" w14:textId="77777777" w:rsidTr="00280976">
        <w:tc>
          <w:tcPr>
            <w:tcW w:w="704" w:type="dxa"/>
          </w:tcPr>
          <w:p w14:paraId="1C79CF2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14:paraId="080DE1AB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7971B5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36840E46" w14:textId="77777777" w:rsidTr="00280976">
        <w:tc>
          <w:tcPr>
            <w:tcW w:w="704" w:type="dxa"/>
          </w:tcPr>
          <w:p w14:paraId="5B2DB0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14:paraId="02D3E397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15CEB86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B5AC49F" w14:textId="77777777" w:rsidTr="00280976">
        <w:tc>
          <w:tcPr>
            <w:tcW w:w="704" w:type="dxa"/>
          </w:tcPr>
          <w:p w14:paraId="0324644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14:paraId="2627D142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093A62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CAEA693" w14:textId="77777777" w:rsidTr="00280976">
        <w:tc>
          <w:tcPr>
            <w:tcW w:w="704" w:type="dxa"/>
          </w:tcPr>
          <w:p w14:paraId="0435CB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14:paraId="1EBB698C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16CCDF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255A3DBD" w14:textId="77777777" w:rsidTr="00C22DB6">
        <w:tc>
          <w:tcPr>
            <w:tcW w:w="9062" w:type="dxa"/>
            <w:gridSpan w:val="3"/>
          </w:tcPr>
          <w:p w14:paraId="6339395B" w14:textId="77777777"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14:paraId="400F81C6" w14:textId="77777777" w:rsidTr="00280976">
        <w:tc>
          <w:tcPr>
            <w:tcW w:w="704" w:type="dxa"/>
          </w:tcPr>
          <w:p w14:paraId="11FF41C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088BE33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799765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5765A55" w14:textId="77777777" w:rsidTr="00280976">
        <w:tc>
          <w:tcPr>
            <w:tcW w:w="704" w:type="dxa"/>
          </w:tcPr>
          <w:p w14:paraId="2DF25A3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457C3FF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4AAF630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6DD21154" w14:textId="77777777" w:rsidTr="00280976">
        <w:tc>
          <w:tcPr>
            <w:tcW w:w="704" w:type="dxa"/>
          </w:tcPr>
          <w:p w14:paraId="68744C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50A6460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15DA2B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9411C8C" w14:textId="77777777" w:rsidTr="00280976">
        <w:tc>
          <w:tcPr>
            <w:tcW w:w="704" w:type="dxa"/>
          </w:tcPr>
          <w:p w14:paraId="2EEFC5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3F7378BF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BEC09CF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36E9FF6" w14:textId="77777777" w:rsidTr="00280976">
        <w:tc>
          <w:tcPr>
            <w:tcW w:w="704" w:type="dxa"/>
          </w:tcPr>
          <w:p w14:paraId="11F0F23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6389DDA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3B096B8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D8E9DED" w14:textId="77777777" w:rsidTr="00C22DB6">
        <w:tc>
          <w:tcPr>
            <w:tcW w:w="9062" w:type="dxa"/>
            <w:gridSpan w:val="3"/>
          </w:tcPr>
          <w:p w14:paraId="75FB879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14:paraId="7A058B14" w14:textId="77777777" w:rsidTr="00280976">
        <w:tc>
          <w:tcPr>
            <w:tcW w:w="704" w:type="dxa"/>
          </w:tcPr>
          <w:p w14:paraId="734D6BB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7C2ACE9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14408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1F31B22" w14:textId="77777777" w:rsidTr="00280976">
        <w:tc>
          <w:tcPr>
            <w:tcW w:w="704" w:type="dxa"/>
          </w:tcPr>
          <w:p w14:paraId="41B573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692C45A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278DE4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264B745" w14:textId="77777777" w:rsidTr="00280976">
        <w:tc>
          <w:tcPr>
            <w:tcW w:w="704" w:type="dxa"/>
          </w:tcPr>
          <w:p w14:paraId="7664D8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15C0FF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2804921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656DF4" w14:textId="77777777" w:rsidTr="00280976">
        <w:tc>
          <w:tcPr>
            <w:tcW w:w="704" w:type="dxa"/>
          </w:tcPr>
          <w:p w14:paraId="7CD7C0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7BF2D2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2D707C8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 xml:space="preserve">Vypĺňa sa výlučne v prípade projektov generujúcich príjem, ak sa oprávnené výdavky znižujú vopred (v zmysle čl. 61 všeobecného </w:t>
            </w:r>
            <w:r w:rsidRPr="00834DAF">
              <w:rPr>
                <w:sz w:val="18"/>
                <w:szCs w:val="18"/>
              </w:rPr>
              <w:lastRenderedPageBreak/>
              <w:t>nariadenia na základe výsledkov finančnej analýzy alebo uplatnením paušálnej platby)</w:t>
            </w:r>
          </w:p>
        </w:tc>
      </w:tr>
      <w:tr w:rsidR="0021792A" w:rsidRPr="0075785C" w14:paraId="72D72381" w14:textId="77777777" w:rsidTr="00280976">
        <w:tc>
          <w:tcPr>
            <w:tcW w:w="704" w:type="dxa"/>
          </w:tcPr>
          <w:p w14:paraId="01380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157</w:t>
            </w:r>
          </w:p>
        </w:tc>
        <w:tc>
          <w:tcPr>
            <w:tcW w:w="3119" w:type="dxa"/>
          </w:tcPr>
          <w:p w14:paraId="5D15756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1B464BD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21792A" w:rsidRPr="0075785C" w14:paraId="776DAEB0" w14:textId="77777777" w:rsidTr="00280976">
        <w:tc>
          <w:tcPr>
            <w:tcW w:w="704" w:type="dxa"/>
          </w:tcPr>
          <w:p w14:paraId="427A0DD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5F72B6D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EDC60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DB9601C" w14:textId="77777777" w:rsidTr="00280976">
        <w:tc>
          <w:tcPr>
            <w:tcW w:w="704" w:type="dxa"/>
          </w:tcPr>
          <w:p w14:paraId="45D380A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5DFAB9D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76B94C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0A30EF54" w14:textId="77777777" w:rsidTr="00C22DB6">
        <w:tc>
          <w:tcPr>
            <w:tcW w:w="9062" w:type="dxa"/>
            <w:gridSpan w:val="3"/>
          </w:tcPr>
          <w:p w14:paraId="0BA8EB4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6A56420D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14:paraId="41D402FF" w14:textId="77777777" w:rsidTr="00280976">
        <w:tc>
          <w:tcPr>
            <w:tcW w:w="704" w:type="dxa"/>
          </w:tcPr>
          <w:p w14:paraId="125A0DA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3C9C87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F1C0A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BBC56E0" w14:textId="77777777" w:rsidTr="00280976">
        <w:tc>
          <w:tcPr>
            <w:tcW w:w="704" w:type="dxa"/>
          </w:tcPr>
          <w:p w14:paraId="7D83B5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40D3C05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16865D7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C6CE300" w14:textId="77777777" w:rsidTr="00280976">
        <w:tc>
          <w:tcPr>
            <w:tcW w:w="704" w:type="dxa"/>
          </w:tcPr>
          <w:p w14:paraId="435DB58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7D08DF7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5870DA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05868C" w14:textId="77777777" w:rsidTr="00280976">
        <w:tc>
          <w:tcPr>
            <w:tcW w:w="704" w:type="dxa"/>
          </w:tcPr>
          <w:p w14:paraId="784D6DF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4D81477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739FA83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14:paraId="4C8ACE71" w14:textId="77777777" w:rsidTr="00280976">
        <w:tc>
          <w:tcPr>
            <w:tcW w:w="704" w:type="dxa"/>
          </w:tcPr>
          <w:p w14:paraId="22077BC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14256A9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7A77447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21792A" w:rsidRPr="0075785C" w14:paraId="00C0FE2B" w14:textId="77777777" w:rsidTr="00280976">
        <w:tc>
          <w:tcPr>
            <w:tcW w:w="704" w:type="dxa"/>
          </w:tcPr>
          <w:p w14:paraId="041EA1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26355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684A2D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5A7D338" w14:textId="77777777" w:rsidTr="00280976">
        <w:tc>
          <w:tcPr>
            <w:tcW w:w="704" w:type="dxa"/>
          </w:tcPr>
          <w:p w14:paraId="06E3699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5D56F25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6B9BDE3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2DF28917" w14:textId="77777777" w:rsidTr="00C22DB6">
        <w:tc>
          <w:tcPr>
            <w:tcW w:w="9062" w:type="dxa"/>
            <w:gridSpan w:val="3"/>
          </w:tcPr>
          <w:p w14:paraId="225EE7E2" w14:textId="77777777"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3"/>
            </w:r>
          </w:p>
        </w:tc>
      </w:tr>
      <w:tr w:rsidR="0021792A" w:rsidRPr="0075785C" w14:paraId="72019C5A" w14:textId="77777777" w:rsidTr="00C22DB6">
        <w:tc>
          <w:tcPr>
            <w:tcW w:w="9062" w:type="dxa"/>
            <w:gridSpan w:val="3"/>
          </w:tcPr>
          <w:p w14:paraId="4C8215D7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58CB4D2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450CB3A3" w14:textId="77777777" w:rsidTr="00280976">
        <w:tc>
          <w:tcPr>
            <w:tcW w:w="704" w:type="dxa"/>
          </w:tcPr>
          <w:p w14:paraId="42D80E2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5A39F8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212C8C3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9D98BC6" w14:textId="77777777" w:rsidTr="00280976">
        <w:tc>
          <w:tcPr>
            <w:tcW w:w="704" w:type="dxa"/>
          </w:tcPr>
          <w:p w14:paraId="135445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2309EED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4F1D15C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BEA36C7" w14:textId="77777777" w:rsidTr="00C22DB6">
        <w:tc>
          <w:tcPr>
            <w:tcW w:w="9062" w:type="dxa"/>
            <w:gridSpan w:val="3"/>
          </w:tcPr>
          <w:p w14:paraId="19D3F6E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3B40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79C1B2E8" w14:textId="77777777" w:rsidTr="00280976">
        <w:tc>
          <w:tcPr>
            <w:tcW w:w="704" w:type="dxa"/>
          </w:tcPr>
          <w:p w14:paraId="434445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2D3BD34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14:paraId="6B24B1B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743568A" w14:textId="77777777" w:rsidTr="00280976">
        <w:tc>
          <w:tcPr>
            <w:tcW w:w="704" w:type="dxa"/>
          </w:tcPr>
          <w:p w14:paraId="16F965C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8C2EBC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68DCBCC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53FD2391" w14:textId="77777777" w:rsidTr="00BD21B3">
        <w:trPr>
          <w:trHeight w:val="158"/>
        </w:trPr>
        <w:tc>
          <w:tcPr>
            <w:tcW w:w="9062" w:type="dxa"/>
            <w:gridSpan w:val="3"/>
          </w:tcPr>
          <w:p w14:paraId="6D5BDF12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14:paraId="7889A7F4" w14:textId="77777777"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14:paraId="5BE1CEB0" w14:textId="77777777" w:rsidTr="00280976">
        <w:tc>
          <w:tcPr>
            <w:tcW w:w="704" w:type="dxa"/>
          </w:tcPr>
          <w:p w14:paraId="314A491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09E3DCC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05990F04" w14:textId="77777777"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14:paraId="56608928" w14:textId="77777777" w:rsidTr="00280976">
        <w:tc>
          <w:tcPr>
            <w:tcW w:w="704" w:type="dxa"/>
          </w:tcPr>
          <w:p w14:paraId="00C325A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5988713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626BA331" w14:textId="77777777"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14:paraId="7250D6BB" w14:textId="77777777" w:rsidTr="00280976">
        <w:tc>
          <w:tcPr>
            <w:tcW w:w="704" w:type="dxa"/>
          </w:tcPr>
          <w:p w14:paraId="507AB51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E834E3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14:paraId="5E5B5E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61FF7315" w14:textId="77777777" w:rsidTr="00280976">
        <w:tc>
          <w:tcPr>
            <w:tcW w:w="704" w:type="dxa"/>
          </w:tcPr>
          <w:p w14:paraId="224AB23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174</w:t>
            </w:r>
          </w:p>
        </w:tc>
        <w:tc>
          <w:tcPr>
            <w:tcW w:w="3119" w:type="dxa"/>
          </w:tcPr>
          <w:p w14:paraId="26A4434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14:paraId="06B6877D" w14:textId="77777777"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14:paraId="237887D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14:paraId="42FE1CC1" w14:textId="77777777" w:rsidTr="00280976">
        <w:tc>
          <w:tcPr>
            <w:tcW w:w="704" w:type="dxa"/>
          </w:tcPr>
          <w:p w14:paraId="1FEEC6C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264C3AC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576A0A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480430F1" w14:textId="77777777" w:rsidTr="00280976">
        <w:tc>
          <w:tcPr>
            <w:tcW w:w="704" w:type="dxa"/>
          </w:tcPr>
          <w:p w14:paraId="29A1FC2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4652DD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14:paraId="7410EA9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14:paraId="10E16CC1" w14:textId="77777777" w:rsidTr="00280976">
        <w:tc>
          <w:tcPr>
            <w:tcW w:w="704" w:type="dxa"/>
          </w:tcPr>
          <w:p w14:paraId="63D66D1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23A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14:paraId="5803FE14" w14:textId="77777777"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14:paraId="2C372FF7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14:paraId="5C37E361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14:paraId="671AF9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14:paraId="56560B51" w14:textId="77777777" w:rsidTr="00280976">
        <w:tc>
          <w:tcPr>
            <w:tcW w:w="704" w:type="dxa"/>
          </w:tcPr>
          <w:p w14:paraId="3315DA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687662F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14:paraId="20BEE4A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14:paraId="0A525BA4" w14:textId="77777777" w:rsidTr="00280976">
        <w:tc>
          <w:tcPr>
            <w:tcW w:w="704" w:type="dxa"/>
          </w:tcPr>
          <w:p w14:paraId="3DFD14E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311843D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0AEEE84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21792A" w:rsidRPr="0075785C" w14:paraId="4F776C2D" w14:textId="77777777" w:rsidTr="00C22DB6">
        <w:tc>
          <w:tcPr>
            <w:tcW w:w="9062" w:type="dxa"/>
            <w:gridSpan w:val="3"/>
          </w:tcPr>
          <w:p w14:paraId="149266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14:paraId="6BD3AA49" w14:textId="77777777" w:rsidTr="00280976">
        <w:tc>
          <w:tcPr>
            <w:tcW w:w="704" w:type="dxa"/>
          </w:tcPr>
          <w:p w14:paraId="337DDDB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7EAF16A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1E061E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14:paraId="4911025C" w14:textId="77777777" w:rsidTr="00280976">
        <w:tc>
          <w:tcPr>
            <w:tcW w:w="704" w:type="dxa"/>
          </w:tcPr>
          <w:p w14:paraId="3238B1C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4407D6B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C4D44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1EE7F618" w14:textId="77777777" w:rsidTr="00280976">
        <w:tc>
          <w:tcPr>
            <w:tcW w:w="704" w:type="dxa"/>
          </w:tcPr>
          <w:p w14:paraId="2C9457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51EA6F1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9B4FA0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489CD0F9" w14:textId="77777777" w:rsidTr="00280976">
        <w:tc>
          <w:tcPr>
            <w:tcW w:w="704" w:type="dxa"/>
          </w:tcPr>
          <w:p w14:paraId="43D8C8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6E951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699307BD" w14:textId="352D7A00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V prípade, ak je celé VO vyhlasované v plnej výške len pre účely realizácie projektu, žiadateľ uvedie sumu totožnú s celkovou hodnotou zákazky. V prípade, ak je pre realizáciu aktivity </w:t>
            </w:r>
            <w:del w:id="29" w:author="Autor">
              <w:r w:rsidRPr="003E40E3">
                <w:rPr>
                  <w:sz w:val="18"/>
                  <w:szCs w:val="18"/>
                </w:rPr>
                <w:delText>vyžívané</w:delText>
              </w:r>
            </w:del>
            <w:ins w:id="30" w:author="Autor">
              <w:r w:rsidRPr="003E40E3">
                <w:rPr>
                  <w:sz w:val="18"/>
                  <w:szCs w:val="18"/>
                </w:rPr>
                <w:t>vy</w:t>
              </w:r>
              <w:r w:rsidR="00485CBE">
                <w:rPr>
                  <w:sz w:val="18"/>
                  <w:szCs w:val="18"/>
                </w:rPr>
                <w:t>u</w:t>
              </w:r>
              <w:r w:rsidRPr="003E40E3">
                <w:rPr>
                  <w:sz w:val="18"/>
                  <w:szCs w:val="18"/>
                </w:rPr>
                <w:t>žívané</w:t>
              </w:r>
            </w:ins>
            <w:r w:rsidRPr="003E40E3">
              <w:rPr>
                <w:sz w:val="18"/>
                <w:szCs w:val="18"/>
              </w:rPr>
              <w:t xml:space="preserve"> verejné obstarávanie len z časti, uvádza sa relevantná časť hodnoty zákazky</w:t>
            </w:r>
          </w:p>
        </w:tc>
      </w:tr>
      <w:tr w:rsidR="0021792A" w14:paraId="6A5EC332" w14:textId="77777777" w:rsidTr="00AD41AC">
        <w:trPr>
          <w:trHeight w:val="943"/>
        </w:trPr>
        <w:tc>
          <w:tcPr>
            <w:tcW w:w="9062" w:type="dxa"/>
            <w:gridSpan w:val="3"/>
          </w:tcPr>
          <w:p w14:paraId="4309CF34" w14:textId="77777777"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14:paraId="73B8A7A7" w14:textId="77777777" w:rsidTr="00C22DB6">
        <w:tc>
          <w:tcPr>
            <w:tcW w:w="9062" w:type="dxa"/>
            <w:gridSpan w:val="3"/>
          </w:tcPr>
          <w:p w14:paraId="507356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14:paraId="56DC32F7" w14:textId="77777777" w:rsidTr="00280976">
        <w:tc>
          <w:tcPr>
            <w:tcW w:w="704" w:type="dxa"/>
          </w:tcPr>
          <w:p w14:paraId="0E04B2B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6548286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14:paraId="1C43248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98C8450" w14:textId="77777777" w:rsidTr="00280976">
        <w:tc>
          <w:tcPr>
            <w:tcW w:w="704" w:type="dxa"/>
          </w:tcPr>
          <w:p w14:paraId="589C20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788CF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14:paraId="52595E8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21792A" w:rsidRPr="0075785C" w14:paraId="7479C4D2" w14:textId="77777777" w:rsidTr="00280976">
        <w:tc>
          <w:tcPr>
            <w:tcW w:w="704" w:type="dxa"/>
          </w:tcPr>
          <w:p w14:paraId="2EBCC30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1A92F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14:paraId="1453F8BA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14:paraId="77ABE214" w14:textId="77777777" w:rsidTr="00280976">
        <w:tc>
          <w:tcPr>
            <w:tcW w:w="704" w:type="dxa"/>
          </w:tcPr>
          <w:p w14:paraId="7E80908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535FFD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14:paraId="23A47868" w14:textId="77777777"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14:paraId="485AB091" w14:textId="77777777" w:rsidTr="00D95A19">
        <w:trPr>
          <w:trHeight w:val="240"/>
        </w:trPr>
        <w:tc>
          <w:tcPr>
            <w:tcW w:w="9062" w:type="dxa"/>
            <w:gridSpan w:val="3"/>
          </w:tcPr>
          <w:p w14:paraId="180D113B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14:paraId="2BB86E88" w14:textId="77777777" w:rsidTr="00C22DB6">
        <w:trPr>
          <w:trHeight w:val="240"/>
        </w:trPr>
        <w:tc>
          <w:tcPr>
            <w:tcW w:w="9062" w:type="dxa"/>
            <w:gridSpan w:val="3"/>
          </w:tcPr>
          <w:p w14:paraId="5A3483FD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14:paraId="4DB60DC6" w14:textId="77777777" w:rsidTr="00280976">
        <w:tc>
          <w:tcPr>
            <w:tcW w:w="704" w:type="dxa"/>
          </w:tcPr>
          <w:p w14:paraId="5D75274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270C0C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6A9FB6E1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14:paraId="0C37BEDE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14:paraId="51A1F80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Názov dokumentu – názov dokumentu, ktorý žiadateľ nahral k PPP.</w:t>
            </w:r>
          </w:p>
        </w:tc>
      </w:tr>
      <w:tr w:rsidR="0021792A" w:rsidRPr="0075785C" w14:paraId="58588D35" w14:textId="77777777" w:rsidTr="00280976">
        <w:tc>
          <w:tcPr>
            <w:tcW w:w="704" w:type="dxa"/>
          </w:tcPr>
          <w:p w14:paraId="5C3B32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189</w:t>
            </w:r>
          </w:p>
        </w:tc>
        <w:tc>
          <w:tcPr>
            <w:tcW w:w="3119" w:type="dxa"/>
          </w:tcPr>
          <w:p w14:paraId="661AD1C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2DEF81F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14:paraId="79B02F42" w14:textId="77777777" w:rsidTr="00C22DB6">
        <w:tc>
          <w:tcPr>
            <w:tcW w:w="9062" w:type="dxa"/>
            <w:gridSpan w:val="3"/>
          </w:tcPr>
          <w:p w14:paraId="582E0CDC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14:paraId="2177CB1C" w14:textId="77777777" w:rsidTr="00D95A19">
        <w:tc>
          <w:tcPr>
            <w:tcW w:w="704" w:type="dxa"/>
          </w:tcPr>
          <w:p w14:paraId="7711E0E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EEB7F2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78137C4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1E93A6E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14:paraId="2EB71B46" w14:textId="77777777" w:rsidTr="00280976">
        <w:tc>
          <w:tcPr>
            <w:tcW w:w="704" w:type="dxa"/>
          </w:tcPr>
          <w:p w14:paraId="0BB7B21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2136CED4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EA96BA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549337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75785C" w14:paraId="08DE42D5" w14:textId="77777777" w:rsidTr="00280976">
        <w:tc>
          <w:tcPr>
            <w:tcW w:w="704" w:type="dxa"/>
          </w:tcPr>
          <w:p w14:paraId="419E12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6849581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14:paraId="60C5D24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0200EA3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14:paraId="3E2875FB" w14:textId="77777777" w:rsidTr="00280976">
        <w:tc>
          <w:tcPr>
            <w:tcW w:w="704" w:type="dxa"/>
          </w:tcPr>
          <w:p w14:paraId="51B6A10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64C2D2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14:paraId="136C55E9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D42ED23" w14:textId="77777777" w:rsidTr="00280976">
        <w:tc>
          <w:tcPr>
            <w:tcW w:w="704" w:type="dxa"/>
          </w:tcPr>
          <w:p w14:paraId="3142E9B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F0CC88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14:paraId="5876B67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48AEA32" w14:textId="77777777" w:rsidTr="00280976">
        <w:tc>
          <w:tcPr>
            <w:tcW w:w="704" w:type="dxa"/>
          </w:tcPr>
          <w:p w14:paraId="6B9045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18D4E33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14:paraId="3A1D63D0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14:paraId="6F0D611F" w14:textId="77777777" w:rsidTr="00280976">
        <w:tc>
          <w:tcPr>
            <w:tcW w:w="704" w:type="dxa"/>
          </w:tcPr>
          <w:p w14:paraId="30474C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A4F415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D89805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554922B" w14:textId="77777777" w:rsidTr="00280976">
        <w:tc>
          <w:tcPr>
            <w:tcW w:w="704" w:type="dxa"/>
          </w:tcPr>
          <w:p w14:paraId="6F53C21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7B49F8D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14:paraId="5FDC667C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14:paraId="4E26FD9E" w14:textId="77777777" w:rsidTr="0075785C">
        <w:tc>
          <w:tcPr>
            <w:tcW w:w="9062" w:type="dxa"/>
            <w:gridSpan w:val="3"/>
          </w:tcPr>
          <w:p w14:paraId="38783D6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14:paraId="77D8AB0D" w14:textId="77777777"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21792A" w:rsidRPr="0075785C" w14:paraId="0E4C4F31" w14:textId="77777777" w:rsidTr="00280976">
        <w:tc>
          <w:tcPr>
            <w:tcW w:w="704" w:type="dxa"/>
          </w:tcPr>
          <w:p w14:paraId="48DC85D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4F06809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477FD6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FCABF57" w14:textId="77777777" w:rsidTr="00280976">
        <w:tc>
          <w:tcPr>
            <w:tcW w:w="704" w:type="dxa"/>
          </w:tcPr>
          <w:p w14:paraId="2086C5C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6D5DEE8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14:paraId="4794BAB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14:paraId="101B3870" w14:textId="77777777"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E841B" w14:textId="77777777" w:rsidR="00735594" w:rsidRDefault="00735594" w:rsidP="006B0271">
      <w:pPr>
        <w:spacing w:after="0" w:line="240" w:lineRule="auto"/>
      </w:pPr>
      <w:r>
        <w:separator/>
      </w:r>
    </w:p>
  </w:endnote>
  <w:endnote w:type="continuationSeparator" w:id="0">
    <w:p w14:paraId="2B82AA28" w14:textId="77777777" w:rsidR="00735594" w:rsidRDefault="00735594" w:rsidP="006B0271">
      <w:pPr>
        <w:spacing w:after="0" w:line="240" w:lineRule="auto"/>
      </w:pPr>
      <w:r>
        <w:continuationSeparator/>
      </w:r>
    </w:p>
  </w:endnote>
  <w:endnote w:type="continuationNotice" w:id="1">
    <w:p w14:paraId="2F8DF4B1" w14:textId="77777777" w:rsidR="00735594" w:rsidRDefault="007355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554A9" w14:textId="77777777" w:rsidR="00F174B0" w:rsidRDefault="00F174B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91C5B" w14:textId="77777777" w:rsidR="00F174B0" w:rsidRDefault="00F174B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FDC6" w14:textId="77777777" w:rsidR="00F174B0" w:rsidRDefault="00F174B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7D123" w14:textId="77777777" w:rsidR="00735594" w:rsidRDefault="00735594" w:rsidP="006B0271">
      <w:pPr>
        <w:spacing w:after="0" w:line="240" w:lineRule="auto"/>
      </w:pPr>
      <w:r>
        <w:separator/>
      </w:r>
    </w:p>
  </w:footnote>
  <w:footnote w:type="continuationSeparator" w:id="0">
    <w:p w14:paraId="7110DBB7" w14:textId="77777777" w:rsidR="00735594" w:rsidRDefault="00735594" w:rsidP="006B0271">
      <w:pPr>
        <w:spacing w:after="0" w:line="240" w:lineRule="auto"/>
      </w:pPr>
      <w:r>
        <w:continuationSeparator/>
      </w:r>
    </w:p>
  </w:footnote>
  <w:footnote w:type="continuationNotice" w:id="1">
    <w:p w14:paraId="12DB0A64" w14:textId="77777777" w:rsidR="00735594" w:rsidRDefault="00735594">
      <w:pPr>
        <w:spacing w:after="0" w:line="240" w:lineRule="auto"/>
      </w:pPr>
    </w:p>
  </w:footnote>
  <w:footnote w:id="2">
    <w:p w14:paraId="7F50CD44" w14:textId="77777777"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3">
    <w:p w14:paraId="59DFACD4" w14:textId="77777777"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6160E" w14:textId="77777777"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DD8F9" w14:textId="77777777" w:rsidR="00F174B0" w:rsidRDefault="00F174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9CD9B" w14:textId="77777777" w:rsidR="00F174B0" w:rsidRDefault="00F174B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05E92"/>
    <w:rsid w:val="000125E6"/>
    <w:rsid w:val="000168FE"/>
    <w:rsid w:val="00020E08"/>
    <w:rsid w:val="000372E1"/>
    <w:rsid w:val="0004125C"/>
    <w:rsid w:val="00047466"/>
    <w:rsid w:val="0005139A"/>
    <w:rsid w:val="000526CB"/>
    <w:rsid w:val="000625D7"/>
    <w:rsid w:val="00077FFA"/>
    <w:rsid w:val="00083EE0"/>
    <w:rsid w:val="000B12C1"/>
    <w:rsid w:val="000C5D83"/>
    <w:rsid w:val="000D49D8"/>
    <w:rsid w:val="0013199A"/>
    <w:rsid w:val="00145958"/>
    <w:rsid w:val="00147F98"/>
    <w:rsid w:val="00150A66"/>
    <w:rsid w:val="0017291D"/>
    <w:rsid w:val="00174657"/>
    <w:rsid w:val="001A25D8"/>
    <w:rsid w:val="001B7181"/>
    <w:rsid w:val="001B790C"/>
    <w:rsid w:val="001C1408"/>
    <w:rsid w:val="001C1753"/>
    <w:rsid w:val="001D0AE3"/>
    <w:rsid w:val="001D377D"/>
    <w:rsid w:val="001D7337"/>
    <w:rsid w:val="001F4F72"/>
    <w:rsid w:val="001F56BE"/>
    <w:rsid w:val="001F5962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8EE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4334C"/>
    <w:rsid w:val="00351D38"/>
    <w:rsid w:val="00352449"/>
    <w:rsid w:val="00356928"/>
    <w:rsid w:val="003615C8"/>
    <w:rsid w:val="00362D5C"/>
    <w:rsid w:val="00364794"/>
    <w:rsid w:val="00392654"/>
    <w:rsid w:val="003A328F"/>
    <w:rsid w:val="003B0063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56200"/>
    <w:rsid w:val="00485CBE"/>
    <w:rsid w:val="004A314F"/>
    <w:rsid w:val="004A35D7"/>
    <w:rsid w:val="004B0161"/>
    <w:rsid w:val="004C6EA5"/>
    <w:rsid w:val="004F344A"/>
    <w:rsid w:val="004F53CE"/>
    <w:rsid w:val="004F6A92"/>
    <w:rsid w:val="004F7329"/>
    <w:rsid w:val="00503302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E47D1"/>
    <w:rsid w:val="005F6932"/>
    <w:rsid w:val="0060374C"/>
    <w:rsid w:val="00606AC2"/>
    <w:rsid w:val="00610BFC"/>
    <w:rsid w:val="00611447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B4155"/>
    <w:rsid w:val="006D2D5E"/>
    <w:rsid w:val="006E7594"/>
    <w:rsid w:val="00713492"/>
    <w:rsid w:val="00714363"/>
    <w:rsid w:val="00714FE1"/>
    <w:rsid w:val="00724292"/>
    <w:rsid w:val="00730486"/>
    <w:rsid w:val="00735594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07BA1"/>
    <w:rsid w:val="00812650"/>
    <w:rsid w:val="00824AB2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8F29F3"/>
    <w:rsid w:val="00926A4D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24D8B"/>
    <w:rsid w:val="00A32620"/>
    <w:rsid w:val="00A42835"/>
    <w:rsid w:val="00A440DB"/>
    <w:rsid w:val="00A446EF"/>
    <w:rsid w:val="00A47DF3"/>
    <w:rsid w:val="00A47FC5"/>
    <w:rsid w:val="00A51C4F"/>
    <w:rsid w:val="00A56568"/>
    <w:rsid w:val="00A71136"/>
    <w:rsid w:val="00A72CAA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75273"/>
    <w:rsid w:val="00D772A8"/>
    <w:rsid w:val="00D829A8"/>
    <w:rsid w:val="00D95A19"/>
    <w:rsid w:val="00D95EAD"/>
    <w:rsid w:val="00DB2BB2"/>
    <w:rsid w:val="00DC23D9"/>
    <w:rsid w:val="00DC717E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36C9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F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B36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60B61-7515-45CD-8F4E-F7A09F8A6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4607</Words>
  <Characters>26260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2019-10-24T07:03:00Z</dcterms:modified>
</cp:coreProperties>
</file>